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369" w:tblpY="-4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16659" w:rsidTr="00F1665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659" w:rsidRPr="00FC075A" w:rsidRDefault="00F16659" w:rsidP="00F1665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>Номер ТЗ</w:t>
            </w:r>
            <w:r w:rsidR="00321DF0">
              <w:rPr>
                <w:b/>
                <w:sz w:val="26"/>
                <w:szCs w:val="26"/>
              </w:rPr>
              <w:t xml:space="preserve"> 401</w:t>
            </w:r>
            <w:r w:rsidR="00FC075A">
              <w:rPr>
                <w:b/>
                <w:sz w:val="26"/>
                <w:szCs w:val="26"/>
                <w:lang w:val="en-US"/>
              </w:rPr>
              <w:t>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659" w:rsidRDefault="00F16659" w:rsidP="00F16659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  <w:lang w:val="en-US"/>
              </w:rPr>
            </w:pPr>
          </w:p>
        </w:tc>
      </w:tr>
      <w:tr w:rsidR="00F16659" w:rsidTr="00F1665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659" w:rsidRDefault="00F16659" w:rsidP="00F1665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659" w:rsidRPr="00A92388" w:rsidRDefault="00FC075A" w:rsidP="00F16659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en-US"/>
              </w:rPr>
              <w:t>2</w:t>
            </w:r>
            <w:r w:rsidR="00A92388">
              <w:rPr>
                <w:b/>
                <w:sz w:val="26"/>
                <w:szCs w:val="26"/>
              </w:rPr>
              <w:t>124315</w:t>
            </w:r>
          </w:p>
        </w:tc>
      </w:tr>
    </w:tbl>
    <w:p w:rsidR="00321DF0" w:rsidRPr="00083D75" w:rsidRDefault="00321DF0" w:rsidP="00321DF0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p w:rsidR="00321DF0" w:rsidRPr="00833937" w:rsidRDefault="00321DF0" w:rsidP="00321DF0">
      <w:pPr>
        <w:spacing w:line="276" w:lineRule="auto"/>
        <w:ind w:left="5670"/>
        <w:jc w:val="center"/>
        <w:rPr>
          <w:sz w:val="24"/>
          <w:szCs w:val="24"/>
        </w:rPr>
      </w:pPr>
      <w:r w:rsidRPr="00833937">
        <w:rPr>
          <w:b/>
          <w:sz w:val="24"/>
          <w:szCs w:val="24"/>
        </w:rPr>
        <w:t>Утверждаю:</w:t>
      </w:r>
    </w:p>
    <w:p w:rsidR="00321DF0" w:rsidRPr="00833937" w:rsidRDefault="00321DF0" w:rsidP="00321DF0">
      <w:pPr>
        <w:ind w:left="5670" w:right="-448" w:firstLine="0"/>
        <w:jc w:val="center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4305935</wp:posOffset>
            </wp:positionH>
            <wp:positionV relativeFrom="paragraph">
              <wp:posOffset>227330</wp:posOffset>
            </wp:positionV>
            <wp:extent cx="958215" cy="462915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215" cy="46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  <w:szCs w:val="24"/>
        </w:rPr>
        <w:t xml:space="preserve"> </w:t>
      </w:r>
      <w:r w:rsidRPr="00833937">
        <w:rPr>
          <w:sz w:val="24"/>
          <w:szCs w:val="24"/>
        </w:rPr>
        <w:t xml:space="preserve">Заместитель директора по техническим     </w:t>
      </w:r>
      <w:r>
        <w:rPr>
          <w:sz w:val="24"/>
          <w:szCs w:val="24"/>
        </w:rPr>
        <w:t xml:space="preserve">                                                               </w:t>
      </w:r>
      <w:r w:rsidRPr="00833937">
        <w:rPr>
          <w:sz w:val="24"/>
          <w:szCs w:val="24"/>
        </w:rPr>
        <w:t>вопросам – главный инженер филиала</w:t>
      </w:r>
    </w:p>
    <w:p w:rsidR="00321DF0" w:rsidRPr="00833937" w:rsidRDefault="00321DF0" w:rsidP="00321DF0">
      <w:pPr>
        <w:ind w:left="5670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833937">
        <w:rPr>
          <w:sz w:val="24"/>
          <w:szCs w:val="24"/>
        </w:rPr>
        <w:t>ОАО «МРСК Центра» - «Орелэнерго»</w:t>
      </w:r>
    </w:p>
    <w:p w:rsidR="00321DF0" w:rsidRDefault="00321DF0" w:rsidP="00321DF0">
      <w:pPr>
        <w:ind w:left="5670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__________________ </w:t>
      </w:r>
      <w:r w:rsidRPr="00833937">
        <w:rPr>
          <w:sz w:val="24"/>
          <w:szCs w:val="24"/>
        </w:rPr>
        <w:t>Колубанов И.В.</w:t>
      </w:r>
    </w:p>
    <w:p w:rsidR="00F16659" w:rsidRDefault="00321DF0" w:rsidP="00321DF0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</w:t>
      </w:r>
      <w:r w:rsidRPr="00833937">
        <w:rPr>
          <w:sz w:val="24"/>
          <w:szCs w:val="24"/>
        </w:rPr>
        <w:t>“</w:t>
      </w:r>
      <w:r w:rsidRPr="00321DF0">
        <w:rPr>
          <w:b w:val="0"/>
          <w:sz w:val="24"/>
          <w:szCs w:val="24"/>
          <w:u w:val="single"/>
        </w:rPr>
        <w:t>17</w:t>
      </w:r>
      <w:r w:rsidRPr="00321DF0">
        <w:rPr>
          <w:b w:val="0"/>
          <w:sz w:val="24"/>
          <w:szCs w:val="24"/>
        </w:rPr>
        <w:t xml:space="preserve">” </w:t>
      </w:r>
      <w:r w:rsidRPr="00321DF0">
        <w:rPr>
          <w:b w:val="0"/>
          <w:sz w:val="24"/>
          <w:szCs w:val="24"/>
          <w:u w:val="single"/>
        </w:rPr>
        <w:t>февраля</w:t>
      </w:r>
      <w:r w:rsidRPr="00321DF0">
        <w:rPr>
          <w:b w:val="0"/>
          <w:sz w:val="24"/>
          <w:szCs w:val="24"/>
        </w:rPr>
        <w:t xml:space="preserve"> 2015</w:t>
      </w:r>
    </w:p>
    <w:p w:rsidR="009B75C6" w:rsidRDefault="00F16659" w:rsidP="00E172C1">
      <w:pPr>
        <w:pStyle w:val="2"/>
        <w:numPr>
          <w:ilvl w:val="0"/>
          <w:numId w:val="0"/>
        </w:numPr>
        <w:spacing w:after="120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2369820</wp:posOffset>
            </wp:positionH>
            <wp:positionV relativeFrom="paragraph">
              <wp:posOffset>9711055</wp:posOffset>
            </wp:positionV>
            <wp:extent cx="958215" cy="462915"/>
            <wp:effectExtent l="0" t="0" r="0" b="0"/>
            <wp:wrapNone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215" cy="46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2369820</wp:posOffset>
            </wp:positionH>
            <wp:positionV relativeFrom="paragraph">
              <wp:posOffset>9711055</wp:posOffset>
            </wp:positionV>
            <wp:extent cx="958215" cy="462915"/>
            <wp:effectExtent l="0" t="0" r="0" b="0"/>
            <wp:wrapNone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215" cy="46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14E1">
        <w:rPr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2369820</wp:posOffset>
            </wp:positionH>
            <wp:positionV relativeFrom="paragraph">
              <wp:posOffset>9711055</wp:posOffset>
            </wp:positionV>
            <wp:extent cx="958215" cy="462915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215" cy="46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14E1">
        <w:rPr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2369820</wp:posOffset>
            </wp:positionH>
            <wp:positionV relativeFrom="paragraph">
              <wp:posOffset>9711055</wp:posOffset>
            </wp:positionV>
            <wp:extent cx="958215" cy="462915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215" cy="46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802D5" w:rsidRPr="00D802D5" w:rsidRDefault="00321DF0" w:rsidP="00D802D5">
      <w:r>
        <w:rPr>
          <w:noProof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2369820</wp:posOffset>
            </wp:positionH>
            <wp:positionV relativeFrom="paragraph">
              <wp:posOffset>9711055</wp:posOffset>
            </wp:positionV>
            <wp:extent cx="958215" cy="46291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215" cy="46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F6968" w:rsidRPr="00044AD9" w:rsidRDefault="008D35FD" w:rsidP="00E172C1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Cs w:val="28"/>
        </w:rPr>
      </w:pPr>
      <w:r w:rsidRPr="00044AD9">
        <w:rPr>
          <w:szCs w:val="28"/>
        </w:rPr>
        <w:t>ТЕХНИЧЕСКОЕ ЗАДАНИЕ</w:t>
      </w:r>
    </w:p>
    <w:p w:rsidR="004F6968" w:rsidRPr="0089395A" w:rsidRDefault="004F6968" w:rsidP="00E172C1">
      <w:pPr>
        <w:ind w:firstLine="0"/>
        <w:jc w:val="center"/>
        <w:rPr>
          <w:b/>
          <w:sz w:val="28"/>
          <w:szCs w:val="28"/>
        </w:rPr>
      </w:pPr>
      <w:r w:rsidRPr="00044AD9">
        <w:rPr>
          <w:b/>
          <w:sz w:val="28"/>
          <w:szCs w:val="28"/>
        </w:rPr>
        <w:t xml:space="preserve">на </w:t>
      </w:r>
      <w:r w:rsidR="00612811" w:rsidRPr="00044AD9">
        <w:rPr>
          <w:b/>
          <w:sz w:val="28"/>
          <w:szCs w:val="28"/>
        </w:rPr>
        <w:t xml:space="preserve">поставку </w:t>
      </w:r>
      <w:r w:rsidR="00A92388">
        <w:rPr>
          <w:b/>
          <w:sz w:val="28"/>
          <w:szCs w:val="28"/>
        </w:rPr>
        <w:t>Листов профилированных</w:t>
      </w:r>
      <w:r w:rsidR="00232E4A" w:rsidRPr="00044AD9">
        <w:rPr>
          <w:b/>
          <w:sz w:val="28"/>
          <w:szCs w:val="28"/>
        </w:rPr>
        <w:t xml:space="preserve"> </w:t>
      </w:r>
      <w:r w:rsidR="009C0389" w:rsidRPr="00044AD9">
        <w:rPr>
          <w:b/>
          <w:sz w:val="28"/>
          <w:szCs w:val="28"/>
        </w:rPr>
        <w:t xml:space="preserve"> Лот №</w:t>
      </w:r>
      <w:r w:rsidR="00321DF0">
        <w:rPr>
          <w:b/>
          <w:sz w:val="28"/>
          <w:szCs w:val="28"/>
        </w:rPr>
        <w:t xml:space="preserve"> 401</w:t>
      </w:r>
      <w:r w:rsidR="00FC075A">
        <w:rPr>
          <w:b/>
          <w:sz w:val="28"/>
          <w:szCs w:val="28"/>
          <w:lang w:val="en-US"/>
        </w:rPr>
        <w:t>L</w:t>
      </w:r>
      <w:r w:rsidR="0089395A">
        <w:rPr>
          <w:b/>
          <w:sz w:val="28"/>
          <w:szCs w:val="28"/>
          <w:u w:val="single"/>
        </w:rPr>
        <w:t xml:space="preserve"> </w:t>
      </w:r>
    </w:p>
    <w:p w:rsidR="00612811" w:rsidRPr="00044AD9" w:rsidRDefault="00612811" w:rsidP="00E172C1">
      <w:pPr>
        <w:ind w:firstLine="0"/>
        <w:jc w:val="center"/>
        <w:rPr>
          <w:sz w:val="24"/>
          <w:szCs w:val="24"/>
        </w:rPr>
      </w:pPr>
    </w:p>
    <w:p w:rsidR="00020DD3" w:rsidRPr="00044AD9" w:rsidRDefault="00020DD3" w:rsidP="00E172C1">
      <w:pPr>
        <w:spacing w:line="276" w:lineRule="auto"/>
        <w:ind w:firstLine="0"/>
        <w:rPr>
          <w:sz w:val="24"/>
          <w:szCs w:val="24"/>
        </w:rPr>
      </w:pPr>
    </w:p>
    <w:p w:rsidR="00612811" w:rsidRPr="00044AD9" w:rsidRDefault="00612811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Технические требования к </w:t>
      </w:r>
      <w:r w:rsidR="000D4FD2" w:rsidRPr="00044AD9">
        <w:rPr>
          <w:b/>
          <w:bCs/>
          <w:sz w:val="26"/>
          <w:szCs w:val="26"/>
        </w:rPr>
        <w:t>продукции</w:t>
      </w:r>
      <w:r w:rsidRPr="00044AD9">
        <w:rPr>
          <w:b/>
          <w:bCs/>
          <w:sz w:val="26"/>
          <w:szCs w:val="26"/>
        </w:rPr>
        <w:t>.</w:t>
      </w:r>
    </w:p>
    <w:p w:rsidR="004F4E9E" w:rsidRDefault="00044AD9" w:rsidP="00E172C1">
      <w:pPr>
        <w:pStyle w:val="ad"/>
        <w:tabs>
          <w:tab w:val="left" w:pos="0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4F4E9E" w:rsidRPr="00044AD9">
        <w:rPr>
          <w:sz w:val="24"/>
          <w:szCs w:val="24"/>
        </w:rPr>
        <w:t xml:space="preserve">Технические данные </w:t>
      </w:r>
      <w:r w:rsidR="00D802D5">
        <w:rPr>
          <w:sz w:val="24"/>
          <w:szCs w:val="24"/>
        </w:rPr>
        <w:t>продукции</w:t>
      </w:r>
      <w:r w:rsidR="004F4E9E" w:rsidRPr="00044AD9">
        <w:rPr>
          <w:sz w:val="24"/>
          <w:szCs w:val="24"/>
        </w:rPr>
        <w:t xml:space="preserve"> должны соответствовать параметрам и быть не ниже</w:t>
      </w:r>
      <w:r w:rsidR="006D6EB9" w:rsidRPr="00044AD9">
        <w:rPr>
          <w:sz w:val="24"/>
          <w:szCs w:val="24"/>
        </w:rPr>
        <w:t xml:space="preserve"> </w:t>
      </w:r>
      <w:r w:rsidR="004F4E9E" w:rsidRPr="00044AD9">
        <w:rPr>
          <w:sz w:val="24"/>
          <w:szCs w:val="24"/>
        </w:rPr>
        <w:t>з</w:t>
      </w:r>
      <w:r w:rsidR="00163418" w:rsidRPr="00044AD9">
        <w:rPr>
          <w:sz w:val="24"/>
          <w:szCs w:val="24"/>
        </w:rPr>
        <w:t>начений</w:t>
      </w:r>
      <w:r w:rsidR="006D6EB9" w:rsidRPr="00044AD9">
        <w:rPr>
          <w:sz w:val="24"/>
          <w:szCs w:val="24"/>
        </w:rPr>
        <w:t xml:space="preserve"> </w:t>
      </w:r>
      <w:r w:rsidR="00163418" w:rsidRPr="00044AD9">
        <w:rPr>
          <w:sz w:val="24"/>
          <w:szCs w:val="24"/>
        </w:rPr>
        <w:t xml:space="preserve">приведенных </w:t>
      </w:r>
      <w:r w:rsidR="00BA2AD5" w:rsidRPr="00044AD9">
        <w:rPr>
          <w:sz w:val="24"/>
          <w:szCs w:val="24"/>
        </w:rPr>
        <w:t xml:space="preserve">в </w:t>
      </w:r>
      <w:r w:rsidR="00EE0F10">
        <w:rPr>
          <w:sz w:val="24"/>
          <w:szCs w:val="24"/>
        </w:rPr>
        <w:t>таблице:</w:t>
      </w:r>
    </w:p>
    <w:p w:rsidR="00EE0F10" w:rsidRDefault="00EE0F10" w:rsidP="00E172C1">
      <w:pPr>
        <w:pStyle w:val="ad"/>
        <w:tabs>
          <w:tab w:val="left" w:pos="0"/>
        </w:tabs>
        <w:ind w:left="0" w:firstLine="0"/>
        <w:rPr>
          <w:sz w:val="24"/>
          <w:szCs w:val="24"/>
        </w:rPr>
      </w:pPr>
    </w:p>
    <w:tbl>
      <w:tblPr>
        <w:tblStyle w:val="ab"/>
        <w:tblW w:w="0" w:type="auto"/>
        <w:tblInd w:w="817" w:type="dxa"/>
        <w:tblLook w:val="04A0" w:firstRow="1" w:lastRow="0" w:firstColumn="1" w:lastColumn="0" w:noHBand="0" w:noVBand="1"/>
      </w:tblPr>
      <w:tblGrid>
        <w:gridCol w:w="2123"/>
        <w:gridCol w:w="1701"/>
        <w:gridCol w:w="5103"/>
      </w:tblGrid>
      <w:tr w:rsidR="003B14E1" w:rsidTr="0004435E">
        <w:tc>
          <w:tcPr>
            <w:tcW w:w="1701" w:type="dxa"/>
            <w:vAlign w:val="center"/>
          </w:tcPr>
          <w:p w:rsidR="003B14E1" w:rsidRDefault="003B14E1" w:rsidP="00E172C1">
            <w:pPr>
              <w:pStyle w:val="ad"/>
              <w:tabs>
                <w:tab w:val="left" w:pos="0"/>
              </w:tabs>
              <w:ind w:left="0" w:firstLine="0"/>
              <w:jc w:val="center"/>
            </w:pPr>
            <w:r w:rsidRPr="00EE0F10">
              <w:t>Наименование / марка</w:t>
            </w:r>
          </w:p>
        </w:tc>
        <w:tc>
          <w:tcPr>
            <w:tcW w:w="1701" w:type="dxa"/>
            <w:vAlign w:val="center"/>
          </w:tcPr>
          <w:p w:rsidR="003B14E1" w:rsidRDefault="003B14E1" w:rsidP="00E172C1">
            <w:pPr>
              <w:pStyle w:val="ad"/>
              <w:tabs>
                <w:tab w:val="left" w:pos="0"/>
              </w:tabs>
              <w:ind w:left="0" w:firstLine="0"/>
              <w:jc w:val="center"/>
            </w:pPr>
            <w:r w:rsidRPr="00EE0F10">
              <w:t>ГОСТ / ТУ</w:t>
            </w:r>
          </w:p>
        </w:tc>
        <w:tc>
          <w:tcPr>
            <w:tcW w:w="5103" w:type="dxa"/>
            <w:vAlign w:val="center"/>
          </w:tcPr>
          <w:p w:rsidR="003B14E1" w:rsidRDefault="003B14E1" w:rsidP="00E172C1">
            <w:pPr>
              <w:pStyle w:val="ad"/>
              <w:tabs>
                <w:tab w:val="left" w:pos="0"/>
              </w:tabs>
              <w:ind w:left="0" w:firstLine="0"/>
              <w:jc w:val="center"/>
            </w:pPr>
            <w:r w:rsidRPr="00EE0F10">
              <w:t>Цвет / характеристика</w:t>
            </w:r>
          </w:p>
        </w:tc>
      </w:tr>
      <w:tr w:rsidR="003B14E1" w:rsidRPr="00732291" w:rsidTr="0004435E">
        <w:tc>
          <w:tcPr>
            <w:tcW w:w="1701" w:type="dxa"/>
            <w:vAlign w:val="center"/>
          </w:tcPr>
          <w:p w:rsidR="003B14E1" w:rsidRPr="00A92388" w:rsidRDefault="00A92388" w:rsidP="0089395A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color w:val="000000"/>
                <w:sz w:val="24"/>
                <w:szCs w:val="24"/>
              </w:rPr>
            </w:pPr>
            <w:r w:rsidRPr="00A92388">
              <w:rPr>
                <w:sz w:val="24"/>
                <w:szCs w:val="24"/>
              </w:rPr>
              <w:t>Лист профилированный</w:t>
            </w:r>
            <w:r w:rsidRPr="00A92388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701" w:type="dxa"/>
            <w:vAlign w:val="center"/>
          </w:tcPr>
          <w:p w:rsidR="00A92388" w:rsidRPr="00A92388" w:rsidRDefault="00A92388" w:rsidP="00A92388">
            <w:pPr>
              <w:pStyle w:val="4"/>
              <w:numPr>
                <w:ilvl w:val="0"/>
                <w:numId w:val="0"/>
              </w:numPr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A92388">
              <w:rPr>
                <w:rStyle w:val="apple-converted-space"/>
                <w:rFonts w:ascii="Times New Roman" w:hAnsi="Times New Roman"/>
                <w:b w:val="0"/>
                <w:color w:val="000000"/>
                <w:sz w:val="20"/>
              </w:rPr>
              <w:t> </w:t>
            </w:r>
            <w:r w:rsidRPr="00A92388">
              <w:rPr>
                <w:rFonts w:ascii="Times New Roman" w:hAnsi="Times New Roman"/>
                <w:b w:val="0"/>
                <w:color w:val="000000"/>
                <w:sz w:val="20"/>
              </w:rPr>
              <w:t>ГОСТ 24045-94</w:t>
            </w:r>
          </w:p>
          <w:p w:rsidR="003B14E1" w:rsidRPr="00732291" w:rsidRDefault="003B14E1" w:rsidP="00D802D5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color w:val="000000"/>
                <w:sz w:val="24"/>
              </w:rPr>
            </w:pPr>
          </w:p>
        </w:tc>
        <w:tc>
          <w:tcPr>
            <w:tcW w:w="5103" w:type="dxa"/>
            <w:vAlign w:val="center"/>
          </w:tcPr>
          <w:p w:rsidR="00FC075A" w:rsidRDefault="009F67DE" w:rsidP="006D5CBB">
            <w:pPr>
              <w:shd w:val="clear" w:color="auto" w:fill="F5F5F5"/>
              <w:ind w:firstLine="0"/>
              <w:jc w:val="left"/>
              <w:textAlignment w:val="baseline"/>
              <w:rPr>
                <w:bCs/>
                <w:color w:val="000000"/>
                <w:bdr w:val="none" w:sz="0" w:space="0" w:color="auto" w:frame="1"/>
                <w:lang w:val="en-US"/>
              </w:rPr>
            </w:pPr>
            <w:r>
              <w:rPr>
                <w:bCs/>
                <w:color w:val="000000"/>
                <w:bdr w:val="none" w:sz="0" w:space="0" w:color="auto" w:frame="1"/>
              </w:rPr>
              <w:t xml:space="preserve">Цвет </w:t>
            </w:r>
            <w:bookmarkStart w:id="1" w:name="_GoBack"/>
            <w:bookmarkEnd w:id="1"/>
            <w:r>
              <w:rPr>
                <w:bCs/>
                <w:color w:val="000000"/>
                <w:bdr w:val="none" w:sz="0" w:space="0" w:color="auto" w:frame="1"/>
                <w:lang w:val="en-US"/>
              </w:rPr>
              <w:t xml:space="preserve">RAL </w:t>
            </w:r>
            <w:r>
              <w:rPr>
                <w:bCs/>
                <w:color w:val="000000"/>
                <w:bdr w:val="none" w:sz="0" w:space="0" w:color="auto" w:frame="1"/>
              </w:rPr>
              <w:t>7004</w:t>
            </w:r>
          </w:p>
          <w:p w:rsidR="009F67DE" w:rsidRDefault="009F67DE" w:rsidP="006D5CBB">
            <w:pPr>
              <w:shd w:val="clear" w:color="auto" w:fill="F5F5F5"/>
              <w:ind w:firstLine="0"/>
              <w:jc w:val="left"/>
              <w:textAlignment w:val="baseline"/>
              <w:rPr>
                <w:bCs/>
                <w:color w:val="000000"/>
                <w:bdr w:val="none" w:sz="0" w:space="0" w:color="auto" w:frame="1"/>
              </w:rPr>
            </w:pPr>
            <w:r>
              <w:rPr>
                <w:bCs/>
                <w:color w:val="000000"/>
                <w:bdr w:val="none" w:sz="0" w:space="0" w:color="auto" w:frame="1"/>
                <w:lang w:val="en-US"/>
              </w:rPr>
              <w:t>C</w:t>
            </w:r>
            <w:r>
              <w:rPr>
                <w:bCs/>
                <w:color w:val="000000"/>
                <w:bdr w:val="none" w:sz="0" w:space="0" w:color="auto" w:frame="1"/>
              </w:rPr>
              <w:t>8 Толщина 0,55</w:t>
            </w:r>
          </w:p>
          <w:p w:rsidR="009F67DE" w:rsidRDefault="009F67DE" w:rsidP="006D5CBB">
            <w:pPr>
              <w:shd w:val="clear" w:color="auto" w:fill="F5F5F5"/>
              <w:ind w:firstLine="0"/>
              <w:jc w:val="left"/>
              <w:textAlignment w:val="baseline"/>
              <w:rPr>
                <w:bCs/>
                <w:color w:val="000000"/>
                <w:bdr w:val="none" w:sz="0" w:space="0" w:color="auto" w:frame="1"/>
              </w:rPr>
            </w:pPr>
            <w:r>
              <w:rPr>
                <w:bCs/>
                <w:color w:val="000000"/>
                <w:bdr w:val="none" w:sz="0" w:space="0" w:color="auto" w:frame="1"/>
              </w:rPr>
              <w:t xml:space="preserve">Ширина1150 </w:t>
            </w:r>
          </w:p>
          <w:p w:rsidR="009F67DE" w:rsidRPr="009F67DE" w:rsidRDefault="009F67DE" w:rsidP="006D5CBB">
            <w:pPr>
              <w:shd w:val="clear" w:color="auto" w:fill="F5F5F5"/>
              <w:ind w:firstLine="0"/>
              <w:jc w:val="left"/>
              <w:textAlignment w:val="baseline"/>
              <w:rPr>
                <w:color w:val="000000"/>
              </w:rPr>
            </w:pPr>
            <w:r>
              <w:rPr>
                <w:bCs/>
                <w:color w:val="000000"/>
                <w:bdr w:val="none" w:sz="0" w:space="0" w:color="auto" w:frame="1"/>
              </w:rPr>
              <w:t>Высота 2000</w:t>
            </w:r>
          </w:p>
          <w:p w:rsidR="003B14E1" w:rsidRPr="0089395A" w:rsidRDefault="003B14E1" w:rsidP="00FC075A">
            <w:pPr>
              <w:pStyle w:val="af"/>
              <w:shd w:val="clear" w:color="auto" w:fill="F5F5F5"/>
              <w:spacing w:before="0" w:beforeAutospacing="0" w:after="0" w:afterAutospacing="0"/>
              <w:textAlignment w:val="baseline"/>
              <w:rPr>
                <w:b/>
                <w:color w:val="000000" w:themeColor="text1"/>
              </w:rPr>
            </w:pPr>
          </w:p>
        </w:tc>
      </w:tr>
    </w:tbl>
    <w:p w:rsidR="00EE0F10" w:rsidRPr="00EE0F10" w:rsidRDefault="00EE0F10" w:rsidP="00E172C1">
      <w:pPr>
        <w:pStyle w:val="ad"/>
        <w:tabs>
          <w:tab w:val="left" w:pos="0"/>
        </w:tabs>
        <w:ind w:left="0" w:firstLine="0"/>
        <w:rPr>
          <w:sz w:val="24"/>
          <w:szCs w:val="24"/>
        </w:rPr>
      </w:pPr>
    </w:p>
    <w:p w:rsidR="00612811" w:rsidRPr="00044AD9" w:rsidRDefault="00612811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Общие требования.</w:t>
      </w:r>
    </w:p>
    <w:p w:rsidR="00612811" w:rsidRPr="00044AD9" w:rsidRDefault="00044AD9" w:rsidP="00E172C1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2.1. </w:t>
      </w:r>
      <w:r w:rsidR="00612811" w:rsidRPr="00044AD9">
        <w:rPr>
          <w:sz w:val="24"/>
          <w:szCs w:val="24"/>
        </w:rPr>
        <w:t>К поставке допуска</w:t>
      </w:r>
      <w:r w:rsidR="00BA0A66" w:rsidRPr="00044AD9">
        <w:rPr>
          <w:sz w:val="24"/>
          <w:szCs w:val="24"/>
        </w:rPr>
        <w:t>е</w:t>
      </w:r>
      <w:r w:rsidR="00612811" w:rsidRPr="00044AD9">
        <w:rPr>
          <w:sz w:val="24"/>
          <w:szCs w:val="24"/>
        </w:rPr>
        <w:t xml:space="preserve">тся </w:t>
      </w:r>
      <w:r w:rsidR="00BA2AD5" w:rsidRPr="00044AD9">
        <w:rPr>
          <w:sz w:val="24"/>
          <w:szCs w:val="24"/>
        </w:rPr>
        <w:t>продукция</w:t>
      </w:r>
      <w:r w:rsidR="00612811" w:rsidRPr="00044AD9">
        <w:rPr>
          <w:sz w:val="24"/>
          <w:szCs w:val="24"/>
        </w:rPr>
        <w:t>, отвечающ</w:t>
      </w:r>
      <w:r w:rsidR="00BA2AD5" w:rsidRPr="00044AD9">
        <w:rPr>
          <w:sz w:val="24"/>
          <w:szCs w:val="24"/>
        </w:rPr>
        <w:t xml:space="preserve">ая </w:t>
      </w:r>
      <w:r w:rsidR="00612811" w:rsidRPr="00044AD9">
        <w:rPr>
          <w:sz w:val="24"/>
          <w:szCs w:val="24"/>
        </w:rPr>
        <w:t>следующим требованиям:</w:t>
      </w:r>
    </w:p>
    <w:p w:rsid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п</w:t>
      </w:r>
      <w:r w:rsidRPr="00E172C1">
        <w:rPr>
          <w:sz w:val="24"/>
          <w:szCs w:val="24"/>
        </w:rPr>
        <w:t xml:space="preserve">родукция должна быть новой, оригинальной, не восстановленной, не бывшей в эксплуатации, не заложенной, не арестованной, не являться предметом иска третьих лиц. 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п</w:t>
      </w:r>
      <w:r w:rsidRPr="00E172C1">
        <w:rPr>
          <w:sz w:val="24"/>
          <w:szCs w:val="24"/>
        </w:rPr>
        <w:t xml:space="preserve">родукция должна изготавливаться согласно требованиям нормативной документации, действующей на территории РФ. 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bCs/>
        </w:rPr>
      </w:pPr>
      <w:r w:rsidRPr="00E172C1">
        <w:rPr>
          <w:sz w:val="24"/>
          <w:szCs w:val="24"/>
        </w:rPr>
        <w:t xml:space="preserve">поставляемый товар не должен иметь дефектов, связанных с материалами и/или работой по его изготовлению, либо проявляющихся в результате действия или упущения производителя (поставщика), при соблюдении Заказчиком правил хранения и/или использования поставляемого товара. 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bCs/>
        </w:rPr>
      </w:pPr>
      <w:r>
        <w:rPr>
          <w:sz w:val="24"/>
          <w:szCs w:val="24"/>
        </w:rPr>
        <w:t>т</w:t>
      </w:r>
      <w:r w:rsidRPr="00E172C1">
        <w:rPr>
          <w:sz w:val="24"/>
          <w:szCs w:val="24"/>
        </w:rPr>
        <w:t>овар должен быть пригоден для целей, для которых товар такого рода обычно используется.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E172C1">
        <w:rPr>
          <w:sz w:val="24"/>
          <w:szCs w:val="24"/>
        </w:rPr>
        <w:t>товар</w:t>
      </w:r>
      <w:r w:rsidR="00D802D5">
        <w:rPr>
          <w:sz w:val="24"/>
          <w:szCs w:val="24"/>
        </w:rPr>
        <w:t xml:space="preserve"> должен поставляться в упаковке, </w:t>
      </w:r>
      <w:r w:rsidRPr="00E172C1">
        <w:rPr>
          <w:sz w:val="24"/>
          <w:szCs w:val="24"/>
        </w:rPr>
        <w:t>способной предотвратить его повреждение или порчу во время перевозки, передачи Заказчику и дальнейшего хранения.</w:t>
      </w:r>
    </w:p>
    <w:p w:rsid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к</w:t>
      </w:r>
      <w:r w:rsidRPr="00E172C1">
        <w:rPr>
          <w:sz w:val="24"/>
          <w:szCs w:val="24"/>
        </w:rPr>
        <w:t xml:space="preserve">ачество продукции должно быть подтверждено санитарно-эпидемиологическими заключениями, паспортами, сертификатами соответствия, обязательными для данного вида продукции, и иными документами, подтверждающими качество продукции, оформленными в соответствии с действующим законодательством РФ. Вышеуказанные документы должны предоставляться на каждую партию продукции. </w:t>
      </w:r>
    </w:p>
    <w:p w:rsidR="00D802D5" w:rsidRPr="00D802D5" w:rsidRDefault="00E172C1" w:rsidP="00D802D5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E172C1">
        <w:rPr>
          <w:sz w:val="24"/>
          <w:szCs w:val="24"/>
        </w:rPr>
        <w:t xml:space="preserve">продукция должна быть поставлена в таре и упаковке, обеспечивающей сохранность продукции в течение всего периода времени, включая транспортирование. </w:t>
      </w:r>
    </w:p>
    <w:p w:rsidR="00D802D5" w:rsidRPr="00D802D5" w:rsidRDefault="00D802D5" w:rsidP="00D802D5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b/>
          <w:bCs/>
          <w:sz w:val="26"/>
          <w:szCs w:val="26"/>
        </w:rPr>
      </w:pPr>
    </w:p>
    <w:p w:rsidR="00612811" w:rsidRPr="00044AD9" w:rsidRDefault="00612811" w:rsidP="00D802D5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jc w:val="left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Гарантийные обязательства.</w:t>
      </w:r>
    </w:p>
    <w:p w:rsidR="00732291" w:rsidRDefault="00732291" w:rsidP="00732291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732291">
        <w:rPr>
          <w:sz w:val="24"/>
          <w:szCs w:val="24"/>
        </w:rPr>
        <w:lastRenderedPageBreak/>
        <w:t>Гарантийные обязательства Поставщика должны распространяться на весь поставляемый Товар.</w:t>
      </w:r>
      <w:r>
        <w:rPr>
          <w:sz w:val="24"/>
          <w:szCs w:val="24"/>
        </w:rPr>
        <w:t xml:space="preserve"> Срок гарантии Поставщика на поставляемый по настоящему договору товар составляет не менее 12 месяцев. Начальной датой гарантии является дата подписания товарной накладной.</w:t>
      </w:r>
    </w:p>
    <w:p w:rsidR="004F4E9E" w:rsidRPr="00044AD9" w:rsidRDefault="004F4E9E" w:rsidP="00E172C1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</w:p>
    <w:p w:rsidR="00732291" w:rsidRDefault="00EA00A8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jc w:val="left"/>
        <w:rPr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Требования к надежности и </w:t>
      </w:r>
      <w:r w:rsidR="00612811" w:rsidRPr="00044AD9">
        <w:rPr>
          <w:b/>
          <w:bCs/>
          <w:sz w:val="26"/>
          <w:szCs w:val="26"/>
        </w:rPr>
        <w:t xml:space="preserve">живучести </w:t>
      </w:r>
      <w:r w:rsidR="000D4FD2" w:rsidRPr="00044AD9">
        <w:rPr>
          <w:b/>
          <w:bCs/>
          <w:sz w:val="26"/>
          <w:szCs w:val="26"/>
        </w:rPr>
        <w:t>продукции</w:t>
      </w:r>
      <w:r w:rsidR="00612811" w:rsidRPr="00044AD9">
        <w:rPr>
          <w:b/>
          <w:bCs/>
          <w:sz w:val="26"/>
          <w:szCs w:val="26"/>
        </w:rPr>
        <w:t>.</w:t>
      </w:r>
    </w:p>
    <w:p w:rsidR="00612811" w:rsidRPr="00732291" w:rsidRDefault="00732291" w:rsidP="00732291">
      <w:pPr>
        <w:pStyle w:val="ad"/>
        <w:tabs>
          <w:tab w:val="left" w:pos="993"/>
        </w:tabs>
        <w:spacing w:line="276" w:lineRule="auto"/>
        <w:ind w:left="0" w:firstLine="0"/>
        <w:jc w:val="left"/>
        <w:rPr>
          <w:sz w:val="26"/>
          <w:szCs w:val="26"/>
        </w:rPr>
      </w:pPr>
      <w:r w:rsidRPr="00732291">
        <w:rPr>
          <w:sz w:val="24"/>
          <w:szCs w:val="24"/>
        </w:rPr>
        <w:t>Товар</w:t>
      </w:r>
      <w:r w:rsidR="00DD2421" w:rsidRPr="00732291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DD2421" w:rsidRPr="00732291">
        <w:rPr>
          <w:sz w:val="24"/>
          <w:szCs w:val="24"/>
        </w:rPr>
        <w:t xml:space="preserve">н обеспечивать эксплуатационные показатели </w:t>
      </w:r>
      <w:r w:rsidR="00612811" w:rsidRPr="00732291">
        <w:rPr>
          <w:sz w:val="24"/>
          <w:szCs w:val="24"/>
        </w:rPr>
        <w:t>в тече</w:t>
      </w:r>
      <w:r w:rsidR="00832930" w:rsidRPr="00732291">
        <w:rPr>
          <w:sz w:val="24"/>
          <w:szCs w:val="24"/>
        </w:rPr>
        <w:t>ние установленного срока службы</w:t>
      </w:r>
      <w:r w:rsidR="00E02822">
        <w:rPr>
          <w:sz w:val="24"/>
          <w:szCs w:val="24"/>
        </w:rPr>
        <w:t>.</w:t>
      </w:r>
    </w:p>
    <w:p w:rsidR="000E441B" w:rsidRPr="00044AD9" w:rsidRDefault="000E441B" w:rsidP="00E172C1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</w:p>
    <w:p w:rsidR="00612811" w:rsidRPr="00044AD9" w:rsidRDefault="006004FC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Маркировка, с</w:t>
      </w:r>
      <w:r w:rsidR="00612811" w:rsidRPr="00044AD9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BD7FD7" w:rsidRDefault="00BD7FD7" w:rsidP="00BD7FD7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5151EF">
        <w:rPr>
          <w:sz w:val="24"/>
          <w:szCs w:val="24"/>
        </w:rPr>
        <w:t>На момент поставки</w:t>
      </w:r>
      <w:r>
        <w:rPr>
          <w:sz w:val="24"/>
          <w:szCs w:val="24"/>
        </w:rPr>
        <w:t>,</w:t>
      </w:r>
      <w:r w:rsidRPr="005151EF">
        <w:rPr>
          <w:sz w:val="24"/>
          <w:szCs w:val="24"/>
        </w:rPr>
        <w:t xml:space="preserve"> на товар должны быть предоставлены сертификаты</w:t>
      </w:r>
      <w:r>
        <w:rPr>
          <w:sz w:val="24"/>
          <w:szCs w:val="24"/>
        </w:rPr>
        <w:t xml:space="preserve"> (наличие инструкции по эксплуатации)</w:t>
      </w:r>
      <w:r w:rsidRPr="005151EF">
        <w:rPr>
          <w:sz w:val="24"/>
          <w:szCs w:val="24"/>
        </w:rPr>
        <w:t>.</w:t>
      </w:r>
    </w:p>
    <w:p w:rsidR="00BD7FD7" w:rsidRPr="00BD7FD7" w:rsidRDefault="00BD7FD7" w:rsidP="00BD7FD7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BD7FD7">
        <w:rPr>
          <w:sz w:val="24"/>
          <w:szCs w:val="24"/>
        </w:rPr>
        <w:t>Не предоставление сертификатов на поставляемый товар возможно только в случае предоставления документов подтверждающих, что сертификация товара не предусмотрена действующим законодательством Российской Федерации.</w:t>
      </w:r>
    </w:p>
    <w:p w:rsidR="005D17A5" w:rsidRPr="00044AD9" w:rsidRDefault="005D17A5" w:rsidP="00E172C1">
      <w:pPr>
        <w:pStyle w:val="ad"/>
        <w:tabs>
          <w:tab w:val="left" w:pos="1560"/>
        </w:tabs>
        <w:ind w:left="0" w:firstLine="0"/>
        <w:rPr>
          <w:sz w:val="24"/>
          <w:szCs w:val="24"/>
        </w:rPr>
      </w:pPr>
    </w:p>
    <w:p w:rsidR="00612811" w:rsidRPr="00044AD9" w:rsidRDefault="00612811" w:rsidP="00B449F1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0" w:firstLine="0"/>
        <w:rPr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Правила приемки </w:t>
      </w:r>
      <w:r w:rsidR="000D4FD2" w:rsidRPr="00044AD9">
        <w:rPr>
          <w:b/>
          <w:bCs/>
          <w:sz w:val="26"/>
          <w:szCs w:val="26"/>
        </w:rPr>
        <w:t>продукции</w:t>
      </w:r>
      <w:r w:rsidRPr="00044AD9">
        <w:rPr>
          <w:b/>
          <w:bCs/>
          <w:sz w:val="26"/>
          <w:szCs w:val="26"/>
        </w:rPr>
        <w:t>.</w:t>
      </w:r>
    </w:p>
    <w:p w:rsidR="00612811" w:rsidRDefault="00BD7FD7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BD7FD7">
        <w:rPr>
          <w:sz w:val="24"/>
          <w:szCs w:val="24"/>
        </w:rPr>
        <w:t>Приемка осуществляется в соответствии с действующим законодательством РФ и Инструкциями о порядке приемки продукции производственно-технического назначения по количеству и качеству</w:t>
      </w:r>
      <w:r>
        <w:rPr>
          <w:sz w:val="24"/>
          <w:szCs w:val="24"/>
        </w:rPr>
        <w:t>.</w:t>
      </w:r>
      <w:r w:rsidRPr="00BD7FD7">
        <w:rPr>
          <w:sz w:val="24"/>
          <w:szCs w:val="24"/>
        </w:rPr>
        <w:t xml:space="preserve"> </w:t>
      </w:r>
      <w:r w:rsidR="00612811" w:rsidRPr="00044AD9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3F536E" w:rsidRDefault="003F536E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p w:rsidR="003F536E" w:rsidRDefault="003F536E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77"/>
        <w:gridCol w:w="5378"/>
      </w:tblGrid>
      <w:tr w:rsidR="003F536E" w:rsidRPr="00A76F3B" w:rsidTr="000B7CDD">
        <w:tc>
          <w:tcPr>
            <w:tcW w:w="5377" w:type="dxa"/>
            <w:shd w:val="clear" w:color="auto" w:fill="auto"/>
            <w:vAlign w:val="center"/>
          </w:tcPr>
          <w:p w:rsidR="003F536E" w:rsidRPr="00A76F3B" w:rsidRDefault="003F536E" w:rsidP="00E172C1">
            <w:pPr>
              <w:tabs>
                <w:tab w:val="left" w:pos="709"/>
                <w:tab w:val="left" w:pos="1560"/>
              </w:tabs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378" w:type="dxa"/>
            <w:shd w:val="clear" w:color="auto" w:fill="auto"/>
            <w:vAlign w:val="center"/>
          </w:tcPr>
          <w:p w:rsidR="003F536E" w:rsidRPr="00A76F3B" w:rsidRDefault="003F536E" w:rsidP="00E172C1">
            <w:pPr>
              <w:tabs>
                <w:tab w:val="left" w:pos="709"/>
                <w:tab w:val="left" w:pos="1560"/>
              </w:tabs>
              <w:ind w:firstLine="0"/>
              <w:jc w:val="right"/>
              <w:rPr>
                <w:sz w:val="24"/>
                <w:szCs w:val="24"/>
              </w:rPr>
            </w:pPr>
          </w:p>
        </w:tc>
      </w:tr>
    </w:tbl>
    <w:p w:rsidR="00F16659" w:rsidRPr="006A6D01" w:rsidRDefault="00F16659" w:rsidP="00F16659"/>
    <w:p w:rsidR="00F16659" w:rsidRDefault="00F16659" w:rsidP="00F16659"/>
    <w:p w:rsidR="00F16659" w:rsidRDefault="00F16659" w:rsidP="00F16659"/>
    <w:p w:rsidR="00321DF0" w:rsidRPr="00CB6078" w:rsidRDefault="00321DF0" w:rsidP="00321DF0">
      <w:pPr>
        <w:rPr>
          <w:sz w:val="26"/>
          <w:szCs w:val="26"/>
        </w:rPr>
      </w:pPr>
    </w:p>
    <w:p w:rsidR="00321DF0" w:rsidRDefault="00321DF0" w:rsidP="00321DF0"/>
    <w:p w:rsidR="00321DF0" w:rsidRDefault="00321DF0" w:rsidP="00321DF0">
      <w:r>
        <w:rPr>
          <w:noProof/>
          <w:sz w:val="24"/>
          <w:szCs w:val="24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3061970</wp:posOffset>
            </wp:positionH>
            <wp:positionV relativeFrom="paragraph">
              <wp:posOffset>114300</wp:posOffset>
            </wp:positionV>
            <wp:extent cx="946785" cy="704850"/>
            <wp:effectExtent l="0" t="0" r="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78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21DF0" w:rsidRDefault="00321DF0" w:rsidP="00321DF0">
      <w:pPr>
        <w:rPr>
          <w:sz w:val="24"/>
          <w:szCs w:val="24"/>
        </w:rPr>
      </w:pPr>
    </w:p>
    <w:p w:rsidR="00321DF0" w:rsidRPr="00257699" w:rsidRDefault="00321DF0" w:rsidP="00321DF0">
      <w:pPr>
        <w:ind w:firstLine="0"/>
        <w:rPr>
          <w:sz w:val="24"/>
          <w:szCs w:val="24"/>
        </w:rPr>
      </w:pPr>
      <w:r w:rsidRPr="00257699">
        <w:rPr>
          <w:sz w:val="24"/>
          <w:szCs w:val="24"/>
        </w:rPr>
        <w:t>Заместитель главного инженер</w:t>
      </w:r>
      <w:proofErr w:type="gramStart"/>
      <w:r w:rsidRPr="00257699">
        <w:rPr>
          <w:sz w:val="24"/>
          <w:szCs w:val="24"/>
        </w:rPr>
        <w:t>а-</w:t>
      </w:r>
      <w:proofErr w:type="gramEnd"/>
      <w:r w:rsidRPr="00257699">
        <w:rPr>
          <w:sz w:val="24"/>
          <w:szCs w:val="24"/>
        </w:rPr>
        <w:t xml:space="preserve">                                   </w:t>
      </w:r>
      <w:r>
        <w:rPr>
          <w:sz w:val="24"/>
          <w:szCs w:val="24"/>
        </w:rPr>
        <w:t xml:space="preserve">                          </w:t>
      </w:r>
      <w:r w:rsidRPr="00257699">
        <w:rPr>
          <w:sz w:val="24"/>
          <w:szCs w:val="24"/>
        </w:rPr>
        <w:t>Д.В.</w:t>
      </w:r>
      <w:r>
        <w:rPr>
          <w:sz w:val="24"/>
          <w:szCs w:val="24"/>
        </w:rPr>
        <w:t xml:space="preserve"> </w:t>
      </w:r>
      <w:r w:rsidRPr="00257699">
        <w:rPr>
          <w:sz w:val="24"/>
          <w:szCs w:val="24"/>
        </w:rPr>
        <w:t>Константинов</w:t>
      </w:r>
    </w:p>
    <w:p w:rsidR="00321DF0" w:rsidRPr="004C6128" w:rsidRDefault="00321DF0" w:rsidP="00321DF0">
      <w:pPr>
        <w:ind w:firstLine="0"/>
        <w:rPr>
          <w:b/>
          <w:sz w:val="28"/>
          <w:szCs w:val="28"/>
        </w:rPr>
      </w:pPr>
      <w:r w:rsidRPr="00257699">
        <w:rPr>
          <w:sz w:val="24"/>
          <w:szCs w:val="24"/>
        </w:rPr>
        <w:t>начальник УВС</w:t>
      </w:r>
      <w:r w:rsidRPr="00257699">
        <w:rPr>
          <w:sz w:val="24"/>
          <w:szCs w:val="24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</w:p>
    <w:p w:rsidR="00321DF0" w:rsidRDefault="00321DF0" w:rsidP="00321DF0">
      <w:pPr>
        <w:ind w:firstLine="0"/>
        <w:rPr>
          <w:sz w:val="24"/>
          <w:szCs w:val="24"/>
        </w:rPr>
      </w:pPr>
    </w:p>
    <w:p w:rsidR="00F16659" w:rsidRPr="004C6128" w:rsidRDefault="00F16659" w:rsidP="00F16659">
      <w:pPr>
        <w:ind w:firstLine="0"/>
        <w:rPr>
          <w:b/>
          <w:sz w:val="28"/>
          <w:szCs w:val="28"/>
        </w:rPr>
      </w:pP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</w:p>
    <w:p w:rsidR="00F16659" w:rsidRDefault="00321DF0" w:rsidP="00F16659">
      <w:pPr>
        <w:ind w:firstLine="0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3138170</wp:posOffset>
            </wp:positionH>
            <wp:positionV relativeFrom="paragraph">
              <wp:posOffset>7600315</wp:posOffset>
            </wp:positionV>
            <wp:extent cx="946785" cy="704850"/>
            <wp:effectExtent l="0" t="0" r="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78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16659" w:rsidRPr="006A6D01" w:rsidRDefault="00F16659" w:rsidP="00F16659"/>
    <w:p w:rsidR="00497866" w:rsidRPr="00044AD9" w:rsidRDefault="00F16659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3138170</wp:posOffset>
            </wp:positionH>
            <wp:positionV relativeFrom="paragraph">
              <wp:posOffset>7600315</wp:posOffset>
            </wp:positionV>
            <wp:extent cx="946785" cy="704850"/>
            <wp:effectExtent l="0" t="0" r="0" b="0"/>
            <wp:wrapNone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78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17B48" w:rsidRPr="00044AD9" w:rsidRDefault="00017B48" w:rsidP="00E172C1">
      <w:pPr>
        <w:spacing w:line="276" w:lineRule="auto"/>
        <w:ind w:firstLine="0"/>
        <w:rPr>
          <w:i/>
          <w:sz w:val="24"/>
          <w:szCs w:val="24"/>
        </w:rPr>
      </w:pPr>
    </w:p>
    <w:p w:rsidR="00017B48" w:rsidRPr="00044AD9" w:rsidRDefault="00017B48" w:rsidP="00E172C1">
      <w:pPr>
        <w:spacing w:line="276" w:lineRule="auto"/>
        <w:ind w:firstLine="0"/>
        <w:rPr>
          <w:sz w:val="24"/>
          <w:szCs w:val="24"/>
        </w:rPr>
      </w:pPr>
    </w:p>
    <w:p w:rsidR="00451C4D" w:rsidRPr="00044AD9" w:rsidRDefault="00451C4D" w:rsidP="00E172C1">
      <w:pPr>
        <w:ind w:firstLine="0"/>
        <w:rPr>
          <w:sz w:val="24"/>
          <w:szCs w:val="24"/>
        </w:rPr>
      </w:pPr>
    </w:p>
    <w:p w:rsidR="00CD48A1" w:rsidRPr="00044AD9" w:rsidRDefault="00CD48A1" w:rsidP="00E172C1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8A5CA5" w:rsidRPr="00044AD9" w:rsidRDefault="008A5CA5" w:rsidP="00E172C1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044AD9" w:rsidSect="00F64478">
      <w:headerReference w:type="even" r:id="rId14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62F" w:rsidRDefault="008C562F">
      <w:r>
        <w:separator/>
      </w:r>
    </w:p>
  </w:endnote>
  <w:endnote w:type="continuationSeparator" w:id="0">
    <w:p w:rsidR="008C562F" w:rsidRDefault="008C5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62F" w:rsidRDefault="008C562F">
      <w:r>
        <w:separator/>
      </w:r>
    </w:p>
  </w:footnote>
  <w:footnote w:type="continuationSeparator" w:id="0">
    <w:p w:rsidR="008C562F" w:rsidRDefault="008C56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CC1" w:rsidRDefault="00F5183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86CC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86CC1">
      <w:rPr>
        <w:rStyle w:val="a7"/>
        <w:noProof/>
      </w:rPr>
      <w:t>1</w:t>
    </w:r>
    <w:r>
      <w:rPr>
        <w:rStyle w:val="a7"/>
      </w:rPr>
      <w:fldChar w:fldCharType="end"/>
    </w:r>
  </w:p>
  <w:p w:rsidR="00F86CC1" w:rsidRDefault="00F86CC1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4892A2E"/>
    <w:multiLevelType w:val="hybridMultilevel"/>
    <w:tmpl w:val="E3CC855A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66C27D99"/>
    <w:multiLevelType w:val="multilevel"/>
    <w:tmpl w:val="68E82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825"/>
    <w:rsid w:val="000000C1"/>
    <w:rsid w:val="00001EB7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CF2"/>
    <w:rsid w:val="00016DC9"/>
    <w:rsid w:val="00017101"/>
    <w:rsid w:val="00017B48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14B9"/>
    <w:rsid w:val="00042AAD"/>
    <w:rsid w:val="00042ABF"/>
    <w:rsid w:val="0004435E"/>
    <w:rsid w:val="00044383"/>
    <w:rsid w:val="00044AD9"/>
    <w:rsid w:val="0004514A"/>
    <w:rsid w:val="00046DC2"/>
    <w:rsid w:val="00046E6D"/>
    <w:rsid w:val="0004703E"/>
    <w:rsid w:val="00050448"/>
    <w:rsid w:val="00051535"/>
    <w:rsid w:val="000544E5"/>
    <w:rsid w:val="00054CC8"/>
    <w:rsid w:val="00057FBD"/>
    <w:rsid w:val="000630F6"/>
    <w:rsid w:val="00064651"/>
    <w:rsid w:val="0006640E"/>
    <w:rsid w:val="00071958"/>
    <w:rsid w:val="000808BE"/>
    <w:rsid w:val="00084847"/>
    <w:rsid w:val="000858AE"/>
    <w:rsid w:val="00085DAC"/>
    <w:rsid w:val="00094AC3"/>
    <w:rsid w:val="000961A3"/>
    <w:rsid w:val="000A0393"/>
    <w:rsid w:val="000A6598"/>
    <w:rsid w:val="000B068C"/>
    <w:rsid w:val="000B5D7C"/>
    <w:rsid w:val="000B7290"/>
    <w:rsid w:val="000B7329"/>
    <w:rsid w:val="000B7484"/>
    <w:rsid w:val="000C2897"/>
    <w:rsid w:val="000C41EF"/>
    <w:rsid w:val="000C69C2"/>
    <w:rsid w:val="000C6D57"/>
    <w:rsid w:val="000C6FE0"/>
    <w:rsid w:val="000D0F91"/>
    <w:rsid w:val="000D162D"/>
    <w:rsid w:val="000D3775"/>
    <w:rsid w:val="000D39DD"/>
    <w:rsid w:val="000D4FD2"/>
    <w:rsid w:val="000D57BD"/>
    <w:rsid w:val="000D639C"/>
    <w:rsid w:val="000D6AFF"/>
    <w:rsid w:val="000D6C67"/>
    <w:rsid w:val="000D6F7D"/>
    <w:rsid w:val="000D7893"/>
    <w:rsid w:val="000E00E1"/>
    <w:rsid w:val="000E0585"/>
    <w:rsid w:val="000E0A2A"/>
    <w:rsid w:val="000E138E"/>
    <w:rsid w:val="000E3EB7"/>
    <w:rsid w:val="000E40F0"/>
    <w:rsid w:val="000E441B"/>
    <w:rsid w:val="000E4F6C"/>
    <w:rsid w:val="000E5B19"/>
    <w:rsid w:val="000E775A"/>
    <w:rsid w:val="000E79D9"/>
    <w:rsid w:val="000F0181"/>
    <w:rsid w:val="000F08B9"/>
    <w:rsid w:val="000F6F5B"/>
    <w:rsid w:val="00101290"/>
    <w:rsid w:val="00101DD6"/>
    <w:rsid w:val="00102865"/>
    <w:rsid w:val="00103FCD"/>
    <w:rsid w:val="00106731"/>
    <w:rsid w:val="00106A45"/>
    <w:rsid w:val="00107271"/>
    <w:rsid w:val="00107756"/>
    <w:rsid w:val="001102F9"/>
    <w:rsid w:val="00115340"/>
    <w:rsid w:val="00117DC6"/>
    <w:rsid w:val="00120F84"/>
    <w:rsid w:val="00121A1F"/>
    <w:rsid w:val="001230A7"/>
    <w:rsid w:val="00127334"/>
    <w:rsid w:val="00127606"/>
    <w:rsid w:val="00127EC8"/>
    <w:rsid w:val="00127FE9"/>
    <w:rsid w:val="001313C2"/>
    <w:rsid w:val="001339EF"/>
    <w:rsid w:val="00133EF7"/>
    <w:rsid w:val="00136193"/>
    <w:rsid w:val="00136404"/>
    <w:rsid w:val="00136D10"/>
    <w:rsid w:val="0013751A"/>
    <w:rsid w:val="00141439"/>
    <w:rsid w:val="00141745"/>
    <w:rsid w:val="00142E32"/>
    <w:rsid w:val="00143107"/>
    <w:rsid w:val="00143ED8"/>
    <w:rsid w:val="00144A85"/>
    <w:rsid w:val="00145642"/>
    <w:rsid w:val="0015016E"/>
    <w:rsid w:val="00150564"/>
    <w:rsid w:val="001509E5"/>
    <w:rsid w:val="00151D69"/>
    <w:rsid w:val="0015383E"/>
    <w:rsid w:val="00153F44"/>
    <w:rsid w:val="00154809"/>
    <w:rsid w:val="001548E7"/>
    <w:rsid w:val="00155F16"/>
    <w:rsid w:val="001567CA"/>
    <w:rsid w:val="00156931"/>
    <w:rsid w:val="0016192E"/>
    <w:rsid w:val="00162A2B"/>
    <w:rsid w:val="00162D85"/>
    <w:rsid w:val="00163418"/>
    <w:rsid w:val="00164F7A"/>
    <w:rsid w:val="00165DBD"/>
    <w:rsid w:val="00165E14"/>
    <w:rsid w:val="00166FCC"/>
    <w:rsid w:val="00170481"/>
    <w:rsid w:val="00173531"/>
    <w:rsid w:val="00175B84"/>
    <w:rsid w:val="00177C04"/>
    <w:rsid w:val="00180912"/>
    <w:rsid w:val="00180CE3"/>
    <w:rsid w:val="00180D5A"/>
    <w:rsid w:val="00181BBF"/>
    <w:rsid w:val="00182091"/>
    <w:rsid w:val="001868B5"/>
    <w:rsid w:val="00190A26"/>
    <w:rsid w:val="00192E02"/>
    <w:rsid w:val="00195AEF"/>
    <w:rsid w:val="00195E7E"/>
    <w:rsid w:val="001962E5"/>
    <w:rsid w:val="00196802"/>
    <w:rsid w:val="001A22A5"/>
    <w:rsid w:val="001A2829"/>
    <w:rsid w:val="001A4485"/>
    <w:rsid w:val="001A5D99"/>
    <w:rsid w:val="001A7121"/>
    <w:rsid w:val="001A7AC6"/>
    <w:rsid w:val="001B285C"/>
    <w:rsid w:val="001B2AAF"/>
    <w:rsid w:val="001B2FA5"/>
    <w:rsid w:val="001B3038"/>
    <w:rsid w:val="001B3E25"/>
    <w:rsid w:val="001B43BA"/>
    <w:rsid w:val="001B7FD4"/>
    <w:rsid w:val="001C19CB"/>
    <w:rsid w:val="001C347A"/>
    <w:rsid w:val="001C37EA"/>
    <w:rsid w:val="001D0A85"/>
    <w:rsid w:val="001D2559"/>
    <w:rsid w:val="001D5D1C"/>
    <w:rsid w:val="001D714C"/>
    <w:rsid w:val="001E0B50"/>
    <w:rsid w:val="001E319B"/>
    <w:rsid w:val="001E4AE1"/>
    <w:rsid w:val="001E634A"/>
    <w:rsid w:val="001E6D26"/>
    <w:rsid w:val="001F0111"/>
    <w:rsid w:val="001F090B"/>
    <w:rsid w:val="001F19B0"/>
    <w:rsid w:val="001F5706"/>
    <w:rsid w:val="001F6CEB"/>
    <w:rsid w:val="001F758F"/>
    <w:rsid w:val="002037CA"/>
    <w:rsid w:val="00206147"/>
    <w:rsid w:val="0021026D"/>
    <w:rsid w:val="00213168"/>
    <w:rsid w:val="002132A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031F"/>
    <w:rsid w:val="00241E80"/>
    <w:rsid w:val="0024201B"/>
    <w:rsid w:val="00242C9E"/>
    <w:rsid w:val="002446B5"/>
    <w:rsid w:val="00244733"/>
    <w:rsid w:val="0024696C"/>
    <w:rsid w:val="00247E6F"/>
    <w:rsid w:val="0025072F"/>
    <w:rsid w:val="00254341"/>
    <w:rsid w:val="00257D8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55D1"/>
    <w:rsid w:val="00286CF9"/>
    <w:rsid w:val="00287E46"/>
    <w:rsid w:val="00291868"/>
    <w:rsid w:val="00291CBF"/>
    <w:rsid w:val="002920BD"/>
    <w:rsid w:val="0029238F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FAD"/>
    <w:rsid w:val="002A3E9F"/>
    <w:rsid w:val="002A57B8"/>
    <w:rsid w:val="002A64D3"/>
    <w:rsid w:val="002A7677"/>
    <w:rsid w:val="002A7741"/>
    <w:rsid w:val="002A7D7B"/>
    <w:rsid w:val="002B06A7"/>
    <w:rsid w:val="002B296B"/>
    <w:rsid w:val="002B2AEB"/>
    <w:rsid w:val="002B4185"/>
    <w:rsid w:val="002B5EB4"/>
    <w:rsid w:val="002C08A7"/>
    <w:rsid w:val="002C1AA6"/>
    <w:rsid w:val="002C41F9"/>
    <w:rsid w:val="002C5858"/>
    <w:rsid w:val="002C6308"/>
    <w:rsid w:val="002D1182"/>
    <w:rsid w:val="002D1202"/>
    <w:rsid w:val="002D133C"/>
    <w:rsid w:val="002D5139"/>
    <w:rsid w:val="002D5E88"/>
    <w:rsid w:val="002E18B5"/>
    <w:rsid w:val="002E22F4"/>
    <w:rsid w:val="002E3087"/>
    <w:rsid w:val="002E5A8D"/>
    <w:rsid w:val="002E602B"/>
    <w:rsid w:val="002E63DE"/>
    <w:rsid w:val="002E6C8A"/>
    <w:rsid w:val="002F2431"/>
    <w:rsid w:val="002F385B"/>
    <w:rsid w:val="002F43D3"/>
    <w:rsid w:val="002F5FFE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022"/>
    <w:rsid w:val="0030474E"/>
    <w:rsid w:val="00304FBB"/>
    <w:rsid w:val="00305285"/>
    <w:rsid w:val="00305A9B"/>
    <w:rsid w:val="00306A49"/>
    <w:rsid w:val="00310587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1DF0"/>
    <w:rsid w:val="00322D2F"/>
    <w:rsid w:val="003234AF"/>
    <w:rsid w:val="0032363C"/>
    <w:rsid w:val="00323D26"/>
    <w:rsid w:val="0032513B"/>
    <w:rsid w:val="00325640"/>
    <w:rsid w:val="003270AA"/>
    <w:rsid w:val="003317E2"/>
    <w:rsid w:val="00331BAE"/>
    <w:rsid w:val="003329C4"/>
    <w:rsid w:val="00340419"/>
    <w:rsid w:val="003415EF"/>
    <w:rsid w:val="0034217E"/>
    <w:rsid w:val="0034536F"/>
    <w:rsid w:val="003479DD"/>
    <w:rsid w:val="00353334"/>
    <w:rsid w:val="0035538F"/>
    <w:rsid w:val="00355F50"/>
    <w:rsid w:val="00355F53"/>
    <w:rsid w:val="00360691"/>
    <w:rsid w:val="0036100E"/>
    <w:rsid w:val="00363396"/>
    <w:rsid w:val="00363438"/>
    <w:rsid w:val="0036354A"/>
    <w:rsid w:val="003641AB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84D9C"/>
    <w:rsid w:val="00391F3C"/>
    <w:rsid w:val="00393C53"/>
    <w:rsid w:val="00395BF9"/>
    <w:rsid w:val="003A2F10"/>
    <w:rsid w:val="003A4892"/>
    <w:rsid w:val="003A7DDA"/>
    <w:rsid w:val="003B0588"/>
    <w:rsid w:val="003B14E1"/>
    <w:rsid w:val="003B3F9A"/>
    <w:rsid w:val="003B590B"/>
    <w:rsid w:val="003B7589"/>
    <w:rsid w:val="003C05B4"/>
    <w:rsid w:val="003C0AFD"/>
    <w:rsid w:val="003C1592"/>
    <w:rsid w:val="003C164C"/>
    <w:rsid w:val="003C1B10"/>
    <w:rsid w:val="003C2B89"/>
    <w:rsid w:val="003C32E6"/>
    <w:rsid w:val="003C3957"/>
    <w:rsid w:val="003C67A5"/>
    <w:rsid w:val="003D02A2"/>
    <w:rsid w:val="003D1ACA"/>
    <w:rsid w:val="003D224E"/>
    <w:rsid w:val="003D644A"/>
    <w:rsid w:val="003D6545"/>
    <w:rsid w:val="003D7943"/>
    <w:rsid w:val="003D7B36"/>
    <w:rsid w:val="003E0594"/>
    <w:rsid w:val="003E2BE8"/>
    <w:rsid w:val="003E7D01"/>
    <w:rsid w:val="003F1A59"/>
    <w:rsid w:val="003F2357"/>
    <w:rsid w:val="003F3C1F"/>
    <w:rsid w:val="003F536E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20E9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17D87"/>
    <w:rsid w:val="00424173"/>
    <w:rsid w:val="0042603A"/>
    <w:rsid w:val="00426525"/>
    <w:rsid w:val="00426C7D"/>
    <w:rsid w:val="004272B5"/>
    <w:rsid w:val="00432B69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1FF3"/>
    <w:rsid w:val="0045572F"/>
    <w:rsid w:val="004559BA"/>
    <w:rsid w:val="00456ADE"/>
    <w:rsid w:val="00460AA5"/>
    <w:rsid w:val="00460E85"/>
    <w:rsid w:val="00462569"/>
    <w:rsid w:val="00462826"/>
    <w:rsid w:val="00472626"/>
    <w:rsid w:val="00473A83"/>
    <w:rsid w:val="00475718"/>
    <w:rsid w:val="004762CF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4EF8"/>
    <w:rsid w:val="004A668C"/>
    <w:rsid w:val="004A7975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C7A1B"/>
    <w:rsid w:val="004D02AE"/>
    <w:rsid w:val="004D0593"/>
    <w:rsid w:val="004D1FC6"/>
    <w:rsid w:val="004D2AE3"/>
    <w:rsid w:val="004D4807"/>
    <w:rsid w:val="004D4E32"/>
    <w:rsid w:val="004D53B5"/>
    <w:rsid w:val="004D55BC"/>
    <w:rsid w:val="004D579C"/>
    <w:rsid w:val="004E144D"/>
    <w:rsid w:val="004E1C6C"/>
    <w:rsid w:val="004E4196"/>
    <w:rsid w:val="004E474C"/>
    <w:rsid w:val="004E6C6E"/>
    <w:rsid w:val="004F4028"/>
    <w:rsid w:val="004F4E9E"/>
    <w:rsid w:val="004F517F"/>
    <w:rsid w:val="004F5C65"/>
    <w:rsid w:val="004F6968"/>
    <w:rsid w:val="00505047"/>
    <w:rsid w:val="00510CC9"/>
    <w:rsid w:val="00511940"/>
    <w:rsid w:val="00511EF6"/>
    <w:rsid w:val="00512505"/>
    <w:rsid w:val="00512E31"/>
    <w:rsid w:val="005133F1"/>
    <w:rsid w:val="0051645F"/>
    <w:rsid w:val="0052201D"/>
    <w:rsid w:val="0052378D"/>
    <w:rsid w:val="0052606E"/>
    <w:rsid w:val="005263EE"/>
    <w:rsid w:val="005308BD"/>
    <w:rsid w:val="005308BF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3087"/>
    <w:rsid w:val="005460E7"/>
    <w:rsid w:val="005464B6"/>
    <w:rsid w:val="005468AA"/>
    <w:rsid w:val="00547756"/>
    <w:rsid w:val="005507C0"/>
    <w:rsid w:val="005507DA"/>
    <w:rsid w:val="00550948"/>
    <w:rsid w:val="00550966"/>
    <w:rsid w:val="00551A69"/>
    <w:rsid w:val="00553C3F"/>
    <w:rsid w:val="00557871"/>
    <w:rsid w:val="0056133F"/>
    <w:rsid w:val="005630A8"/>
    <w:rsid w:val="00567CD4"/>
    <w:rsid w:val="0057500D"/>
    <w:rsid w:val="00576636"/>
    <w:rsid w:val="005767B0"/>
    <w:rsid w:val="00576CA4"/>
    <w:rsid w:val="0058183F"/>
    <w:rsid w:val="005818D1"/>
    <w:rsid w:val="00581AE8"/>
    <w:rsid w:val="00581D2D"/>
    <w:rsid w:val="00582A6B"/>
    <w:rsid w:val="005836CD"/>
    <w:rsid w:val="00584BF8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0808"/>
    <w:rsid w:val="005A2045"/>
    <w:rsid w:val="005A29B8"/>
    <w:rsid w:val="005A38CB"/>
    <w:rsid w:val="005B04A3"/>
    <w:rsid w:val="005B1FEA"/>
    <w:rsid w:val="005B2069"/>
    <w:rsid w:val="005B2A00"/>
    <w:rsid w:val="005B2A09"/>
    <w:rsid w:val="005B3271"/>
    <w:rsid w:val="005B52F6"/>
    <w:rsid w:val="005B5925"/>
    <w:rsid w:val="005B61CC"/>
    <w:rsid w:val="005B61D0"/>
    <w:rsid w:val="005B67C3"/>
    <w:rsid w:val="005B699F"/>
    <w:rsid w:val="005C2394"/>
    <w:rsid w:val="005C279A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7A5"/>
    <w:rsid w:val="005D1C00"/>
    <w:rsid w:val="005D32A7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25B9"/>
    <w:rsid w:val="005F2F38"/>
    <w:rsid w:val="005F3643"/>
    <w:rsid w:val="005F4511"/>
    <w:rsid w:val="005F7A1F"/>
    <w:rsid w:val="006004FC"/>
    <w:rsid w:val="006018D7"/>
    <w:rsid w:val="00602410"/>
    <w:rsid w:val="00602A77"/>
    <w:rsid w:val="006033B0"/>
    <w:rsid w:val="00603661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4461"/>
    <w:rsid w:val="00625088"/>
    <w:rsid w:val="0062541E"/>
    <w:rsid w:val="006269BB"/>
    <w:rsid w:val="00632BA3"/>
    <w:rsid w:val="00632BEC"/>
    <w:rsid w:val="00633613"/>
    <w:rsid w:val="00633BF3"/>
    <w:rsid w:val="00634545"/>
    <w:rsid w:val="00634B97"/>
    <w:rsid w:val="00635291"/>
    <w:rsid w:val="006364F4"/>
    <w:rsid w:val="006405AF"/>
    <w:rsid w:val="00641AB5"/>
    <w:rsid w:val="00641F36"/>
    <w:rsid w:val="00641F94"/>
    <w:rsid w:val="00643D80"/>
    <w:rsid w:val="00644676"/>
    <w:rsid w:val="006459FD"/>
    <w:rsid w:val="00647228"/>
    <w:rsid w:val="00650FF3"/>
    <w:rsid w:val="006512FD"/>
    <w:rsid w:val="00651322"/>
    <w:rsid w:val="00651664"/>
    <w:rsid w:val="00652856"/>
    <w:rsid w:val="00653F9B"/>
    <w:rsid w:val="00655579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76F25"/>
    <w:rsid w:val="00680220"/>
    <w:rsid w:val="006806A9"/>
    <w:rsid w:val="00680CFE"/>
    <w:rsid w:val="00681C28"/>
    <w:rsid w:val="006837DC"/>
    <w:rsid w:val="006841FC"/>
    <w:rsid w:val="006918C1"/>
    <w:rsid w:val="00691E00"/>
    <w:rsid w:val="00696EAC"/>
    <w:rsid w:val="00697D58"/>
    <w:rsid w:val="006A0A7A"/>
    <w:rsid w:val="006A383F"/>
    <w:rsid w:val="006A4E1A"/>
    <w:rsid w:val="006A66C9"/>
    <w:rsid w:val="006A7360"/>
    <w:rsid w:val="006B1281"/>
    <w:rsid w:val="006B1836"/>
    <w:rsid w:val="006B1DEF"/>
    <w:rsid w:val="006B2F64"/>
    <w:rsid w:val="006B3CE7"/>
    <w:rsid w:val="006B4A0A"/>
    <w:rsid w:val="006B4B4D"/>
    <w:rsid w:val="006B64A3"/>
    <w:rsid w:val="006B7AFA"/>
    <w:rsid w:val="006C4602"/>
    <w:rsid w:val="006C4CFA"/>
    <w:rsid w:val="006C75F1"/>
    <w:rsid w:val="006D097C"/>
    <w:rsid w:val="006D1137"/>
    <w:rsid w:val="006D1836"/>
    <w:rsid w:val="006D24D6"/>
    <w:rsid w:val="006D28B2"/>
    <w:rsid w:val="006D4AD2"/>
    <w:rsid w:val="006D4C35"/>
    <w:rsid w:val="006D51BB"/>
    <w:rsid w:val="006D5CBB"/>
    <w:rsid w:val="006D6B3F"/>
    <w:rsid w:val="006D6EB9"/>
    <w:rsid w:val="006E018C"/>
    <w:rsid w:val="006E1458"/>
    <w:rsid w:val="006E14EB"/>
    <w:rsid w:val="006E3460"/>
    <w:rsid w:val="006E4D7C"/>
    <w:rsid w:val="006E56BF"/>
    <w:rsid w:val="006E5E96"/>
    <w:rsid w:val="006E64BE"/>
    <w:rsid w:val="006E7183"/>
    <w:rsid w:val="006F13F6"/>
    <w:rsid w:val="006F29C7"/>
    <w:rsid w:val="006F5D72"/>
    <w:rsid w:val="006F6D72"/>
    <w:rsid w:val="006F7734"/>
    <w:rsid w:val="007008F3"/>
    <w:rsid w:val="00702AB3"/>
    <w:rsid w:val="007036ED"/>
    <w:rsid w:val="00703C5C"/>
    <w:rsid w:val="00704E3C"/>
    <w:rsid w:val="0070676C"/>
    <w:rsid w:val="00706A0D"/>
    <w:rsid w:val="00706DC1"/>
    <w:rsid w:val="007115BC"/>
    <w:rsid w:val="0071327A"/>
    <w:rsid w:val="0071533A"/>
    <w:rsid w:val="00716496"/>
    <w:rsid w:val="00716719"/>
    <w:rsid w:val="0072028E"/>
    <w:rsid w:val="00720E31"/>
    <w:rsid w:val="00724050"/>
    <w:rsid w:val="00731464"/>
    <w:rsid w:val="0073178E"/>
    <w:rsid w:val="00732291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547D"/>
    <w:rsid w:val="0076646C"/>
    <w:rsid w:val="00766745"/>
    <w:rsid w:val="00767806"/>
    <w:rsid w:val="00770A3B"/>
    <w:rsid w:val="00770D15"/>
    <w:rsid w:val="00771A28"/>
    <w:rsid w:val="00773399"/>
    <w:rsid w:val="00773502"/>
    <w:rsid w:val="00774A53"/>
    <w:rsid w:val="00775178"/>
    <w:rsid w:val="00776902"/>
    <w:rsid w:val="00777B6E"/>
    <w:rsid w:val="00780CEA"/>
    <w:rsid w:val="0078102C"/>
    <w:rsid w:val="00782144"/>
    <w:rsid w:val="007827D5"/>
    <w:rsid w:val="00782A18"/>
    <w:rsid w:val="00783289"/>
    <w:rsid w:val="00785C86"/>
    <w:rsid w:val="007861CE"/>
    <w:rsid w:val="007869D5"/>
    <w:rsid w:val="007903D5"/>
    <w:rsid w:val="00791873"/>
    <w:rsid w:val="0079283F"/>
    <w:rsid w:val="0079320B"/>
    <w:rsid w:val="00793EDC"/>
    <w:rsid w:val="007954E6"/>
    <w:rsid w:val="007963C2"/>
    <w:rsid w:val="00797123"/>
    <w:rsid w:val="00797192"/>
    <w:rsid w:val="007A0014"/>
    <w:rsid w:val="007A04D7"/>
    <w:rsid w:val="007A0D05"/>
    <w:rsid w:val="007A114B"/>
    <w:rsid w:val="007A21E8"/>
    <w:rsid w:val="007A2954"/>
    <w:rsid w:val="007A29DD"/>
    <w:rsid w:val="007A3472"/>
    <w:rsid w:val="007A535B"/>
    <w:rsid w:val="007B0386"/>
    <w:rsid w:val="007B072A"/>
    <w:rsid w:val="007B0F2C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2840"/>
    <w:rsid w:val="007D4637"/>
    <w:rsid w:val="007D4BE7"/>
    <w:rsid w:val="007D54B2"/>
    <w:rsid w:val="007D6C0C"/>
    <w:rsid w:val="007D7685"/>
    <w:rsid w:val="007D777E"/>
    <w:rsid w:val="007E348A"/>
    <w:rsid w:val="007E4090"/>
    <w:rsid w:val="007E4D80"/>
    <w:rsid w:val="007E5260"/>
    <w:rsid w:val="007E5511"/>
    <w:rsid w:val="007E58BA"/>
    <w:rsid w:val="007F0742"/>
    <w:rsid w:val="007F202C"/>
    <w:rsid w:val="007F2E41"/>
    <w:rsid w:val="007F4EC7"/>
    <w:rsid w:val="007F519B"/>
    <w:rsid w:val="007F5FE9"/>
    <w:rsid w:val="007F63A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27D7B"/>
    <w:rsid w:val="008308C3"/>
    <w:rsid w:val="00832103"/>
    <w:rsid w:val="00832930"/>
    <w:rsid w:val="00833C23"/>
    <w:rsid w:val="008351DF"/>
    <w:rsid w:val="0083624E"/>
    <w:rsid w:val="008363D0"/>
    <w:rsid w:val="008363E5"/>
    <w:rsid w:val="00841EA2"/>
    <w:rsid w:val="00842C0C"/>
    <w:rsid w:val="008433F9"/>
    <w:rsid w:val="00843B4D"/>
    <w:rsid w:val="00847675"/>
    <w:rsid w:val="00847926"/>
    <w:rsid w:val="00850154"/>
    <w:rsid w:val="00851FA6"/>
    <w:rsid w:val="00852686"/>
    <w:rsid w:val="00853BF9"/>
    <w:rsid w:val="008546A6"/>
    <w:rsid w:val="008574C3"/>
    <w:rsid w:val="00857D4B"/>
    <w:rsid w:val="0086167B"/>
    <w:rsid w:val="00865432"/>
    <w:rsid w:val="00865492"/>
    <w:rsid w:val="008667B2"/>
    <w:rsid w:val="0087122F"/>
    <w:rsid w:val="008727FA"/>
    <w:rsid w:val="0087407B"/>
    <w:rsid w:val="008740B4"/>
    <w:rsid w:val="0087433A"/>
    <w:rsid w:val="008746F7"/>
    <w:rsid w:val="0087572B"/>
    <w:rsid w:val="008805F0"/>
    <w:rsid w:val="008832E3"/>
    <w:rsid w:val="00884046"/>
    <w:rsid w:val="00884BC3"/>
    <w:rsid w:val="008874CF"/>
    <w:rsid w:val="008922ED"/>
    <w:rsid w:val="00892C4C"/>
    <w:rsid w:val="00892FDE"/>
    <w:rsid w:val="0089395A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49FF"/>
    <w:rsid w:val="008C562F"/>
    <w:rsid w:val="008C59F1"/>
    <w:rsid w:val="008C7E11"/>
    <w:rsid w:val="008D0668"/>
    <w:rsid w:val="008D0A11"/>
    <w:rsid w:val="008D0CF7"/>
    <w:rsid w:val="008D16AA"/>
    <w:rsid w:val="008D1F90"/>
    <w:rsid w:val="008D224A"/>
    <w:rsid w:val="008D23D0"/>
    <w:rsid w:val="008D35FD"/>
    <w:rsid w:val="008D3ED5"/>
    <w:rsid w:val="008E04D3"/>
    <w:rsid w:val="008E158F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4674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0A1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0D7D"/>
    <w:rsid w:val="009520A3"/>
    <w:rsid w:val="009537B9"/>
    <w:rsid w:val="00953F9A"/>
    <w:rsid w:val="0095736F"/>
    <w:rsid w:val="009605DB"/>
    <w:rsid w:val="009618EE"/>
    <w:rsid w:val="009630C2"/>
    <w:rsid w:val="00964ACD"/>
    <w:rsid w:val="009661D2"/>
    <w:rsid w:val="00967633"/>
    <w:rsid w:val="00967E65"/>
    <w:rsid w:val="00971559"/>
    <w:rsid w:val="00971945"/>
    <w:rsid w:val="00971B64"/>
    <w:rsid w:val="00973170"/>
    <w:rsid w:val="00973C4F"/>
    <w:rsid w:val="0097481A"/>
    <w:rsid w:val="009773EE"/>
    <w:rsid w:val="00984849"/>
    <w:rsid w:val="00986E34"/>
    <w:rsid w:val="00991BDD"/>
    <w:rsid w:val="00992BF9"/>
    <w:rsid w:val="0099327E"/>
    <w:rsid w:val="00993A3E"/>
    <w:rsid w:val="009A096B"/>
    <w:rsid w:val="009A2E7D"/>
    <w:rsid w:val="009A442F"/>
    <w:rsid w:val="009A45BD"/>
    <w:rsid w:val="009B0605"/>
    <w:rsid w:val="009B09DD"/>
    <w:rsid w:val="009B1C82"/>
    <w:rsid w:val="009B2FD2"/>
    <w:rsid w:val="009B37C2"/>
    <w:rsid w:val="009B521D"/>
    <w:rsid w:val="009B5D3A"/>
    <w:rsid w:val="009B75C6"/>
    <w:rsid w:val="009C0389"/>
    <w:rsid w:val="009C14FB"/>
    <w:rsid w:val="009C200B"/>
    <w:rsid w:val="009C3369"/>
    <w:rsid w:val="009C4D0C"/>
    <w:rsid w:val="009C6411"/>
    <w:rsid w:val="009C71C6"/>
    <w:rsid w:val="009D0521"/>
    <w:rsid w:val="009D1E23"/>
    <w:rsid w:val="009D2B2A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67DE"/>
    <w:rsid w:val="009F6F23"/>
    <w:rsid w:val="009F782A"/>
    <w:rsid w:val="00A00C51"/>
    <w:rsid w:val="00A00EAB"/>
    <w:rsid w:val="00A022E0"/>
    <w:rsid w:val="00A0249A"/>
    <w:rsid w:val="00A03165"/>
    <w:rsid w:val="00A040A6"/>
    <w:rsid w:val="00A040A9"/>
    <w:rsid w:val="00A049AB"/>
    <w:rsid w:val="00A06807"/>
    <w:rsid w:val="00A11828"/>
    <w:rsid w:val="00A1241A"/>
    <w:rsid w:val="00A13E50"/>
    <w:rsid w:val="00A1579C"/>
    <w:rsid w:val="00A177D0"/>
    <w:rsid w:val="00A20734"/>
    <w:rsid w:val="00A208E8"/>
    <w:rsid w:val="00A215AE"/>
    <w:rsid w:val="00A221EF"/>
    <w:rsid w:val="00A2477A"/>
    <w:rsid w:val="00A25245"/>
    <w:rsid w:val="00A25298"/>
    <w:rsid w:val="00A261E2"/>
    <w:rsid w:val="00A27203"/>
    <w:rsid w:val="00A303EB"/>
    <w:rsid w:val="00A305DC"/>
    <w:rsid w:val="00A3087E"/>
    <w:rsid w:val="00A31E87"/>
    <w:rsid w:val="00A32A6D"/>
    <w:rsid w:val="00A354C2"/>
    <w:rsid w:val="00A35ABE"/>
    <w:rsid w:val="00A36A78"/>
    <w:rsid w:val="00A40BAC"/>
    <w:rsid w:val="00A420E1"/>
    <w:rsid w:val="00A43D43"/>
    <w:rsid w:val="00A501FF"/>
    <w:rsid w:val="00A50F37"/>
    <w:rsid w:val="00A510EB"/>
    <w:rsid w:val="00A515A6"/>
    <w:rsid w:val="00A53A7C"/>
    <w:rsid w:val="00A54934"/>
    <w:rsid w:val="00A54F03"/>
    <w:rsid w:val="00A57AE8"/>
    <w:rsid w:val="00A603CB"/>
    <w:rsid w:val="00A60A6E"/>
    <w:rsid w:val="00A61E88"/>
    <w:rsid w:val="00A64C3D"/>
    <w:rsid w:val="00A65193"/>
    <w:rsid w:val="00A66CCC"/>
    <w:rsid w:val="00A67B38"/>
    <w:rsid w:val="00A72317"/>
    <w:rsid w:val="00A74EE0"/>
    <w:rsid w:val="00A754B3"/>
    <w:rsid w:val="00A766A6"/>
    <w:rsid w:val="00A76E85"/>
    <w:rsid w:val="00A811F8"/>
    <w:rsid w:val="00A81795"/>
    <w:rsid w:val="00A8452F"/>
    <w:rsid w:val="00A850B4"/>
    <w:rsid w:val="00A86855"/>
    <w:rsid w:val="00A87061"/>
    <w:rsid w:val="00A90F72"/>
    <w:rsid w:val="00A92388"/>
    <w:rsid w:val="00A93000"/>
    <w:rsid w:val="00A937CA"/>
    <w:rsid w:val="00A9580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4095"/>
    <w:rsid w:val="00AC53F7"/>
    <w:rsid w:val="00AC74F3"/>
    <w:rsid w:val="00AC7ADF"/>
    <w:rsid w:val="00AC7F6B"/>
    <w:rsid w:val="00AD01C8"/>
    <w:rsid w:val="00AD3598"/>
    <w:rsid w:val="00AD4DE9"/>
    <w:rsid w:val="00AD52A0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4184D"/>
    <w:rsid w:val="00B42BD5"/>
    <w:rsid w:val="00B43052"/>
    <w:rsid w:val="00B449F1"/>
    <w:rsid w:val="00B45886"/>
    <w:rsid w:val="00B45BB9"/>
    <w:rsid w:val="00B45EAF"/>
    <w:rsid w:val="00B51EB6"/>
    <w:rsid w:val="00B54E2D"/>
    <w:rsid w:val="00B55DE6"/>
    <w:rsid w:val="00B566FA"/>
    <w:rsid w:val="00B57303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3423"/>
    <w:rsid w:val="00B8412D"/>
    <w:rsid w:val="00B85AF2"/>
    <w:rsid w:val="00B87BD8"/>
    <w:rsid w:val="00B9046C"/>
    <w:rsid w:val="00B92097"/>
    <w:rsid w:val="00B946A9"/>
    <w:rsid w:val="00B97488"/>
    <w:rsid w:val="00B97AC4"/>
    <w:rsid w:val="00BA0A66"/>
    <w:rsid w:val="00BA0ADA"/>
    <w:rsid w:val="00BA0DE5"/>
    <w:rsid w:val="00BA19D6"/>
    <w:rsid w:val="00BA1FDC"/>
    <w:rsid w:val="00BA2358"/>
    <w:rsid w:val="00BA2AD5"/>
    <w:rsid w:val="00BA6774"/>
    <w:rsid w:val="00BB139B"/>
    <w:rsid w:val="00BB18EE"/>
    <w:rsid w:val="00BB2541"/>
    <w:rsid w:val="00BB2F1B"/>
    <w:rsid w:val="00BB323E"/>
    <w:rsid w:val="00BB362B"/>
    <w:rsid w:val="00BB694B"/>
    <w:rsid w:val="00BB6EA4"/>
    <w:rsid w:val="00BB71BC"/>
    <w:rsid w:val="00BC0E4C"/>
    <w:rsid w:val="00BC0E6E"/>
    <w:rsid w:val="00BC1980"/>
    <w:rsid w:val="00BC5221"/>
    <w:rsid w:val="00BC5550"/>
    <w:rsid w:val="00BC557F"/>
    <w:rsid w:val="00BC5631"/>
    <w:rsid w:val="00BC5975"/>
    <w:rsid w:val="00BC6724"/>
    <w:rsid w:val="00BC7B5B"/>
    <w:rsid w:val="00BD1C51"/>
    <w:rsid w:val="00BD34B2"/>
    <w:rsid w:val="00BD499E"/>
    <w:rsid w:val="00BD634D"/>
    <w:rsid w:val="00BD705D"/>
    <w:rsid w:val="00BD7FD7"/>
    <w:rsid w:val="00BE0260"/>
    <w:rsid w:val="00BE3234"/>
    <w:rsid w:val="00BE3435"/>
    <w:rsid w:val="00BE7AEA"/>
    <w:rsid w:val="00BF028A"/>
    <w:rsid w:val="00BF20ED"/>
    <w:rsid w:val="00BF3190"/>
    <w:rsid w:val="00BF31D0"/>
    <w:rsid w:val="00BF612E"/>
    <w:rsid w:val="00BF7320"/>
    <w:rsid w:val="00C01892"/>
    <w:rsid w:val="00C01B77"/>
    <w:rsid w:val="00C029BD"/>
    <w:rsid w:val="00C02A24"/>
    <w:rsid w:val="00C02AA0"/>
    <w:rsid w:val="00C036E8"/>
    <w:rsid w:val="00C05A80"/>
    <w:rsid w:val="00C07D2C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74B7"/>
    <w:rsid w:val="00C409DF"/>
    <w:rsid w:val="00C4476E"/>
    <w:rsid w:val="00C44BE0"/>
    <w:rsid w:val="00C456AB"/>
    <w:rsid w:val="00C457BA"/>
    <w:rsid w:val="00C45963"/>
    <w:rsid w:val="00C46838"/>
    <w:rsid w:val="00C468CF"/>
    <w:rsid w:val="00C50159"/>
    <w:rsid w:val="00C51D41"/>
    <w:rsid w:val="00C52D31"/>
    <w:rsid w:val="00C53688"/>
    <w:rsid w:val="00C53C52"/>
    <w:rsid w:val="00C54E2B"/>
    <w:rsid w:val="00C55A2E"/>
    <w:rsid w:val="00C5629C"/>
    <w:rsid w:val="00C601CC"/>
    <w:rsid w:val="00C613E0"/>
    <w:rsid w:val="00C61D4D"/>
    <w:rsid w:val="00C62013"/>
    <w:rsid w:val="00C63B26"/>
    <w:rsid w:val="00C63F78"/>
    <w:rsid w:val="00C659DF"/>
    <w:rsid w:val="00C70BE8"/>
    <w:rsid w:val="00C72F80"/>
    <w:rsid w:val="00C734C3"/>
    <w:rsid w:val="00C739F7"/>
    <w:rsid w:val="00C74702"/>
    <w:rsid w:val="00C751BA"/>
    <w:rsid w:val="00C755BC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2377"/>
    <w:rsid w:val="00CA330A"/>
    <w:rsid w:val="00CA4F63"/>
    <w:rsid w:val="00CA5205"/>
    <w:rsid w:val="00CA74B3"/>
    <w:rsid w:val="00CA7986"/>
    <w:rsid w:val="00CA7A88"/>
    <w:rsid w:val="00CB0D3C"/>
    <w:rsid w:val="00CB2E86"/>
    <w:rsid w:val="00CB6E9A"/>
    <w:rsid w:val="00CB7033"/>
    <w:rsid w:val="00CC081C"/>
    <w:rsid w:val="00CC1E26"/>
    <w:rsid w:val="00CC4C73"/>
    <w:rsid w:val="00CC5EDD"/>
    <w:rsid w:val="00CD3354"/>
    <w:rsid w:val="00CD48A1"/>
    <w:rsid w:val="00CD693A"/>
    <w:rsid w:val="00CD77EF"/>
    <w:rsid w:val="00CD7961"/>
    <w:rsid w:val="00CD7C0C"/>
    <w:rsid w:val="00CD7F57"/>
    <w:rsid w:val="00CE1406"/>
    <w:rsid w:val="00CE1461"/>
    <w:rsid w:val="00CE186F"/>
    <w:rsid w:val="00CE6EB5"/>
    <w:rsid w:val="00CE7F70"/>
    <w:rsid w:val="00CF0E1A"/>
    <w:rsid w:val="00CF22E0"/>
    <w:rsid w:val="00CF4176"/>
    <w:rsid w:val="00CF6699"/>
    <w:rsid w:val="00CF680D"/>
    <w:rsid w:val="00CF698E"/>
    <w:rsid w:val="00D00975"/>
    <w:rsid w:val="00D01410"/>
    <w:rsid w:val="00D01640"/>
    <w:rsid w:val="00D02549"/>
    <w:rsid w:val="00D02878"/>
    <w:rsid w:val="00D02B18"/>
    <w:rsid w:val="00D02FB5"/>
    <w:rsid w:val="00D03663"/>
    <w:rsid w:val="00D05A6D"/>
    <w:rsid w:val="00D061E4"/>
    <w:rsid w:val="00D06E82"/>
    <w:rsid w:val="00D1041F"/>
    <w:rsid w:val="00D10B69"/>
    <w:rsid w:val="00D125AC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259D8"/>
    <w:rsid w:val="00D3021A"/>
    <w:rsid w:val="00D319A1"/>
    <w:rsid w:val="00D33EC1"/>
    <w:rsid w:val="00D362F5"/>
    <w:rsid w:val="00D378AA"/>
    <w:rsid w:val="00D40115"/>
    <w:rsid w:val="00D40EDA"/>
    <w:rsid w:val="00D4108C"/>
    <w:rsid w:val="00D41342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61273"/>
    <w:rsid w:val="00D61ED8"/>
    <w:rsid w:val="00D6262D"/>
    <w:rsid w:val="00D65CE5"/>
    <w:rsid w:val="00D66530"/>
    <w:rsid w:val="00D67BCA"/>
    <w:rsid w:val="00D70BD4"/>
    <w:rsid w:val="00D70BED"/>
    <w:rsid w:val="00D7144D"/>
    <w:rsid w:val="00D71778"/>
    <w:rsid w:val="00D71A29"/>
    <w:rsid w:val="00D728D9"/>
    <w:rsid w:val="00D7328A"/>
    <w:rsid w:val="00D73CA5"/>
    <w:rsid w:val="00D7407F"/>
    <w:rsid w:val="00D76196"/>
    <w:rsid w:val="00D802D5"/>
    <w:rsid w:val="00D80AA2"/>
    <w:rsid w:val="00D81F55"/>
    <w:rsid w:val="00D8303D"/>
    <w:rsid w:val="00D85D56"/>
    <w:rsid w:val="00D864E2"/>
    <w:rsid w:val="00D879D8"/>
    <w:rsid w:val="00D9056F"/>
    <w:rsid w:val="00D90D2D"/>
    <w:rsid w:val="00D9111D"/>
    <w:rsid w:val="00D92C15"/>
    <w:rsid w:val="00D92DE0"/>
    <w:rsid w:val="00D92EF0"/>
    <w:rsid w:val="00D93495"/>
    <w:rsid w:val="00D93B1C"/>
    <w:rsid w:val="00D945E5"/>
    <w:rsid w:val="00D952B4"/>
    <w:rsid w:val="00D953EC"/>
    <w:rsid w:val="00D97799"/>
    <w:rsid w:val="00DA18E9"/>
    <w:rsid w:val="00DA1DB6"/>
    <w:rsid w:val="00DA24B0"/>
    <w:rsid w:val="00DA276C"/>
    <w:rsid w:val="00DA6894"/>
    <w:rsid w:val="00DA6B8B"/>
    <w:rsid w:val="00DA77B6"/>
    <w:rsid w:val="00DB01EF"/>
    <w:rsid w:val="00DB44BB"/>
    <w:rsid w:val="00DB4EDF"/>
    <w:rsid w:val="00DC0744"/>
    <w:rsid w:val="00DC150D"/>
    <w:rsid w:val="00DC31B4"/>
    <w:rsid w:val="00DC3B5C"/>
    <w:rsid w:val="00DC47C8"/>
    <w:rsid w:val="00DC4A9C"/>
    <w:rsid w:val="00DC691C"/>
    <w:rsid w:val="00DC6951"/>
    <w:rsid w:val="00DC6965"/>
    <w:rsid w:val="00DC7833"/>
    <w:rsid w:val="00DC7A91"/>
    <w:rsid w:val="00DC7AFA"/>
    <w:rsid w:val="00DC7E6D"/>
    <w:rsid w:val="00DD2421"/>
    <w:rsid w:val="00DD4548"/>
    <w:rsid w:val="00DD67B1"/>
    <w:rsid w:val="00DD6EC5"/>
    <w:rsid w:val="00DD6FFB"/>
    <w:rsid w:val="00DE1980"/>
    <w:rsid w:val="00DE1D88"/>
    <w:rsid w:val="00DE472E"/>
    <w:rsid w:val="00DE5A24"/>
    <w:rsid w:val="00DE6538"/>
    <w:rsid w:val="00DF0350"/>
    <w:rsid w:val="00DF09EA"/>
    <w:rsid w:val="00DF0DBF"/>
    <w:rsid w:val="00DF1E08"/>
    <w:rsid w:val="00DF3243"/>
    <w:rsid w:val="00DF333D"/>
    <w:rsid w:val="00DF43F1"/>
    <w:rsid w:val="00DF687F"/>
    <w:rsid w:val="00DF7319"/>
    <w:rsid w:val="00E00D71"/>
    <w:rsid w:val="00E01006"/>
    <w:rsid w:val="00E018B4"/>
    <w:rsid w:val="00E02822"/>
    <w:rsid w:val="00E036F6"/>
    <w:rsid w:val="00E05512"/>
    <w:rsid w:val="00E05945"/>
    <w:rsid w:val="00E05A5E"/>
    <w:rsid w:val="00E06342"/>
    <w:rsid w:val="00E066F3"/>
    <w:rsid w:val="00E066FD"/>
    <w:rsid w:val="00E07225"/>
    <w:rsid w:val="00E0794D"/>
    <w:rsid w:val="00E1019E"/>
    <w:rsid w:val="00E10770"/>
    <w:rsid w:val="00E10976"/>
    <w:rsid w:val="00E112D7"/>
    <w:rsid w:val="00E1390F"/>
    <w:rsid w:val="00E15A59"/>
    <w:rsid w:val="00E172C1"/>
    <w:rsid w:val="00E173C6"/>
    <w:rsid w:val="00E20A19"/>
    <w:rsid w:val="00E23859"/>
    <w:rsid w:val="00E24555"/>
    <w:rsid w:val="00E24DE9"/>
    <w:rsid w:val="00E26AC7"/>
    <w:rsid w:val="00E26D27"/>
    <w:rsid w:val="00E26E20"/>
    <w:rsid w:val="00E304A8"/>
    <w:rsid w:val="00E306DA"/>
    <w:rsid w:val="00E3695D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567C"/>
    <w:rsid w:val="00E605CD"/>
    <w:rsid w:val="00E60F8D"/>
    <w:rsid w:val="00E61735"/>
    <w:rsid w:val="00E63075"/>
    <w:rsid w:val="00E6313F"/>
    <w:rsid w:val="00E64AC0"/>
    <w:rsid w:val="00E70CC7"/>
    <w:rsid w:val="00E71B41"/>
    <w:rsid w:val="00E75E00"/>
    <w:rsid w:val="00E80157"/>
    <w:rsid w:val="00E8200D"/>
    <w:rsid w:val="00E821CA"/>
    <w:rsid w:val="00E83F96"/>
    <w:rsid w:val="00E84C0F"/>
    <w:rsid w:val="00E852F4"/>
    <w:rsid w:val="00E86BB7"/>
    <w:rsid w:val="00E872A5"/>
    <w:rsid w:val="00E878E5"/>
    <w:rsid w:val="00E92BDB"/>
    <w:rsid w:val="00E94CFB"/>
    <w:rsid w:val="00E95C74"/>
    <w:rsid w:val="00E961A0"/>
    <w:rsid w:val="00EA00A8"/>
    <w:rsid w:val="00EA131C"/>
    <w:rsid w:val="00EA1B45"/>
    <w:rsid w:val="00EA301A"/>
    <w:rsid w:val="00EA39E4"/>
    <w:rsid w:val="00EA52D0"/>
    <w:rsid w:val="00EB03D9"/>
    <w:rsid w:val="00EB33F0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168F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0F10"/>
    <w:rsid w:val="00EE6A8E"/>
    <w:rsid w:val="00EE6E8A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28C1"/>
    <w:rsid w:val="00F135C1"/>
    <w:rsid w:val="00F16659"/>
    <w:rsid w:val="00F16DA7"/>
    <w:rsid w:val="00F1795B"/>
    <w:rsid w:val="00F2059C"/>
    <w:rsid w:val="00F235DE"/>
    <w:rsid w:val="00F23B7B"/>
    <w:rsid w:val="00F244D0"/>
    <w:rsid w:val="00F25C59"/>
    <w:rsid w:val="00F27764"/>
    <w:rsid w:val="00F27C11"/>
    <w:rsid w:val="00F27CD0"/>
    <w:rsid w:val="00F318A5"/>
    <w:rsid w:val="00F31E92"/>
    <w:rsid w:val="00F3335E"/>
    <w:rsid w:val="00F364EA"/>
    <w:rsid w:val="00F37973"/>
    <w:rsid w:val="00F40B0E"/>
    <w:rsid w:val="00F41EEA"/>
    <w:rsid w:val="00F4441B"/>
    <w:rsid w:val="00F456C6"/>
    <w:rsid w:val="00F46FBB"/>
    <w:rsid w:val="00F51839"/>
    <w:rsid w:val="00F525F8"/>
    <w:rsid w:val="00F537B1"/>
    <w:rsid w:val="00F5528E"/>
    <w:rsid w:val="00F600EB"/>
    <w:rsid w:val="00F62808"/>
    <w:rsid w:val="00F62CAF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5196"/>
    <w:rsid w:val="00F754CC"/>
    <w:rsid w:val="00F7773E"/>
    <w:rsid w:val="00F82AC9"/>
    <w:rsid w:val="00F84073"/>
    <w:rsid w:val="00F84141"/>
    <w:rsid w:val="00F844B6"/>
    <w:rsid w:val="00F85820"/>
    <w:rsid w:val="00F85E2D"/>
    <w:rsid w:val="00F86745"/>
    <w:rsid w:val="00F86CC1"/>
    <w:rsid w:val="00F86F49"/>
    <w:rsid w:val="00F8764E"/>
    <w:rsid w:val="00F87C16"/>
    <w:rsid w:val="00F90AC6"/>
    <w:rsid w:val="00F91952"/>
    <w:rsid w:val="00F91FA2"/>
    <w:rsid w:val="00F92001"/>
    <w:rsid w:val="00F93B1C"/>
    <w:rsid w:val="00F95B3C"/>
    <w:rsid w:val="00F96649"/>
    <w:rsid w:val="00F96C22"/>
    <w:rsid w:val="00F97B5B"/>
    <w:rsid w:val="00FA156C"/>
    <w:rsid w:val="00FA31E2"/>
    <w:rsid w:val="00FA3B15"/>
    <w:rsid w:val="00FA4F69"/>
    <w:rsid w:val="00FA5580"/>
    <w:rsid w:val="00FA5FA8"/>
    <w:rsid w:val="00FA624B"/>
    <w:rsid w:val="00FA6D11"/>
    <w:rsid w:val="00FA7364"/>
    <w:rsid w:val="00FA748D"/>
    <w:rsid w:val="00FA7D46"/>
    <w:rsid w:val="00FB218C"/>
    <w:rsid w:val="00FB2207"/>
    <w:rsid w:val="00FB3FB7"/>
    <w:rsid w:val="00FB4717"/>
    <w:rsid w:val="00FB4A8D"/>
    <w:rsid w:val="00FB7719"/>
    <w:rsid w:val="00FB7AEF"/>
    <w:rsid w:val="00FC075A"/>
    <w:rsid w:val="00FC098E"/>
    <w:rsid w:val="00FC0C73"/>
    <w:rsid w:val="00FC1F79"/>
    <w:rsid w:val="00FC32A7"/>
    <w:rsid w:val="00FC77BE"/>
    <w:rsid w:val="00FC7F37"/>
    <w:rsid w:val="00FD1036"/>
    <w:rsid w:val="00FD13C6"/>
    <w:rsid w:val="00FD55F9"/>
    <w:rsid w:val="00FD6F2E"/>
    <w:rsid w:val="00FE2964"/>
    <w:rsid w:val="00FE2CE8"/>
    <w:rsid w:val="00FE35CE"/>
    <w:rsid w:val="00FE45C1"/>
    <w:rsid w:val="00FE4CEE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uiPriority w:val="20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Default">
    <w:name w:val="Default"/>
    <w:rsid w:val="00FB220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qfztst1">
    <w:name w:val="qfztst1"/>
    <w:rsid w:val="00AD01C8"/>
    <w:rPr>
      <w:rFonts w:ascii="Arial" w:hAnsi="Arial" w:cs="Arial" w:hint="default"/>
      <w:sz w:val="18"/>
      <w:szCs w:val="18"/>
    </w:rPr>
  </w:style>
  <w:style w:type="paragraph" w:styleId="af3">
    <w:name w:val="No Spacing"/>
    <w:uiPriority w:val="1"/>
    <w:qFormat/>
    <w:rsid w:val="003F536E"/>
    <w:rPr>
      <w:rFonts w:ascii="Calibri" w:eastAsia="Calibri" w:hAnsi="Calibri"/>
      <w:sz w:val="22"/>
      <w:szCs w:val="22"/>
      <w:lang w:eastAsia="en-US"/>
    </w:rPr>
  </w:style>
  <w:style w:type="paragraph" w:customStyle="1" w:styleId="Style3">
    <w:name w:val="Style3"/>
    <w:basedOn w:val="a0"/>
    <w:rsid w:val="00E172C1"/>
    <w:pPr>
      <w:widowControl w:val="0"/>
      <w:autoSpaceDE w:val="0"/>
      <w:autoSpaceDN w:val="0"/>
      <w:adjustRightInd w:val="0"/>
      <w:spacing w:line="643" w:lineRule="exact"/>
      <w:ind w:firstLine="0"/>
      <w:jc w:val="right"/>
    </w:pPr>
    <w:rPr>
      <w:sz w:val="24"/>
      <w:szCs w:val="24"/>
    </w:rPr>
  </w:style>
  <w:style w:type="character" w:customStyle="1" w:styleId="FontStyle14">
    <w:name w:val="Font Style14"/>
    <w:basedOn w:val="a1"/>
    <w:rsid w:val="00E172C1"/>
    <w:rPr>
      <w:rFonts w:ascii="Times New Roman" w:hAnsi="Times New Roman" w:cs="Times New Roman"/>
      <w:b/>
      <w:bCs/>
      <w:sz w:val="34"/>
      <w:szCs w:val="34"/>
    </w:rPr>
  </w:style>
  <w:style w:type="paragraph" w:customStyle="1" w:styleId="af4">
    <w:name w:val="Знак Знак Знак Знак Знак Знак Знак Знак Знак Знак"/>
    <w:basedOn w:val="a0"/>
    <w:rsid w:val="00BD7FD7"/>
    <w:pPr>
      <w:spacing w:after="160" w:line="240" w:lineRule="exact"/>
      <w:ind w:firstLine="0"/>
      <w:jc w:val="left"/>
    </w:pPr>
    <w:rPr>
      <w:rFonts w:ascii="Verdana" w:hAnsi="Verdana" w:cs="Verdana"/>
      <w:lang w:val="en-US" w:eastAsia="en-US"/>
    </w:rPr>
  </w:style>
  <w:style w:type="paragraph" w:customStyle="1" w:styleId="CharChar">
    <w:name w:val="Char Char"/>
    <w:basedOn w:val="a0"/>
    <w:rsid w:val="00D802D5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4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9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6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0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6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55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055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0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518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8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9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8BBFA6-53B1-48B4-9131-29E6960DF16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8069526E-9501-41C6-9715-E78324035A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5FAEEE-04A0-4C30-98F8-1D5FAD5856D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118BF9-F65C-4480-930B-4B7764947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514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3438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Ишутин Дмитрий Леонидович</cp:lastModifiedBy>
  <cp:revision>13</cp:revision>
  <cp:lastPrinted>2015-02-17T10:09:00Z</cp:lastPrinted>
  <dcterms:created xsi:type="dcterms:W3CDTF">2014-07-16T10:30:00Z</dcterms:created>
  <dcterms:modified xsi:type="dcterms:W3CDTF">2015-02-17T12:32:00Z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